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942E" w14:textId="77777777" w:rsidR="00C91AEC" w:rsidRPr="00D70B30" w:rsidRDefault="00C91AEC" w:rsidP="009C43EA">
      <w:pPr>
        <w:pStyle w:val="ExhibitTitle"/>
        <w:spacing w:after="0" w:line="240" w:lineRule="auto"/>
        <w:rPr>
          <w:rFonts w:ascii="Arial" w:hAnsi="Arial" w:cs="Arial"/>
          <w:b/>
          <w:color w:val="auto"/>
          <w:sz w:val="24"/>
          <w:szCs w:val="24"/>
        </w:rPr>
      </w:pPr>
      <w:r w:rsidRPr="00D70B30">
        <w:rPr>
          <w:rFonts w:ascii="Arial" w:hAnsi="Arial" w:cs="Arial"/>
          <w:b/>
          <w:color w:val="auto"/>
          <w:sz w:val="24"/>
          <w:szCs w:val="24"/>
        </w:rPr>
        <w:t>NON-DISCLOSURE AGREEMENT</w:t>
      </w:r>
      <w:r w:rsidRPr="00D70B30">
        <w:rPr>
          <w:rFonts w:ascii="Arial" w:hAnsi="Arial" w:cs="Arial"/>
          <w:b/>
          <w:color w:val="auto"/>
          <w:sz w:val="24"/>
          <w:szCs w:val="24"/>
        </w:rPr>
        <w:br/>
      </w:r>
    </w:p>
    <w:p w14:paraId="214F942F" w14:textId="77777777" w:rsidR="00121C22" w:rsidRDefault="00C91AEC" w:rsidP="009C43EA">
      <w:pPr>
        <w:pStyle w:val="ExhibitNormal"/>
        <w:spacing w:after="0" w:line="240" w:lineRule="auto"/>
        <w:jc w:val="left"/>
        <w:rPr>
          <w:rFonts w:ascii="Arial" w:hAnsi="Arial" w:cs="Arial"/>
          <w:color w:val="auto"/>
          <w:sz w:val="24"/>
          <w:szCs w:val="24"/>
        </w:rPr>
      </w:pPr>
      <w:r w:rsidRPr="00D70B30">
        <w:rPr>
          <w:rFonts w:ascii="Arial" w:hAnsi="Arial" w:cs="Arial"/>
          <w:color w:val="auto"/>
          <w:sz w:val="24"/>
          <w:szCs w:val="24"/>
        </w:rPr>
        <w:t xml:space="preserve">This is an Agreement between </w:t>
      </w:r>
      <w:r w:rsidR="00CF4666">
        <w:rPr>
          <w:rFonts w:ascii="Arial" w:hAnsi="Arial" w:cs="Arial"/>
          <w:color w:val="auto"/>
          <w:sz w:val="24"/>
          <w:szCs w:val="24"/>
        </w:rPr>
        <w:t>Bidder</w:t>
      </w:r>
      <w:r w:rsidR="001B4F42">
        <w:rPr>
          <w:rFonts w:ascii="Arial" w:hAnsi="Arial" w:cs="Arial"/>
          <w:color w:val="auto"/>
          <w:sz w:val="24"/>
          <w:szCs w:val="24"/>
        </w:rPr>
        <w:t>, identified below,</w:t>
      </w:r>
      <w:r w:rsidRPr="00D70B30">
        <w:rPr>
          <w:rFonts w:ascii="Arial" w:hAnsi="Arial" w:cs="Arial"/>
          <w:color w:val="auto"/>
          <w:sz w:val="24"/>
          <w:szCs w:val="24"/>
        </w:rPr>
        <w:t xml:space="preserve"> and </w:t>
      </w:r>
      <w:r w:rsidR="006D32EF" w:rsidRPr="00D70B30">
        <w:rPr>
          <w:rFonts w:ascii="Arial" w:hAnsi="Arial" w:cs="Arial"/>
          <w:color w:val="auto"/>
          <w:sz w:val="24"/>
          <w:szCs w:val="24"/>
        </w:rPr>
        <w:t>the City and Count</w:t>
      </w:r>
      <w:r w:rsidR="00EE3FC5">
        <w:rPr>
          <w:rFonts w:ascii="Arial" w:hAnsi="Arial" w:cs="Arial"/>
          <w:color w:val="auto"/>
          <w:sz w:val="24"/>
          <w:szCs w:val="24"/>
        </w:rPr>
        <w:t>y</w:t>
      </w:r>
      <w:r w:rsidR="006D32EF" w:rsidRPr="00D70B30">
        <w:rPr>
          <w:rFonts w:ascii="Arial" w:hAnsi="Arial" w:cs="Arial"/>
          <w:color w:val="auto"/>
          <w:sz w:val="24"/>
          <w:szCs w:val="24"/>
        </w:rPr>
        <w:t xml:space="preserve"> of Denver, acting by and through its Board of Water Commissioners </w:t>
      </w:r>
      <w:r w:rsidRPr="00D70B30">
        <w:rPr>
          <w:rFonts w:ascii="Arial" w:hAnsi="Arial" w:cs="Arial"/>
          <w:color w:val="auto"/>
          <w:sz w:val="24"/>
          <w:szCs w:val="24"/>
        </w:rPr>
        <w:t>(</w:t>
      </w:r>
      <w:r w:rsidR="00CF4666">
        <w:rPr>
          <w:rFonts w:ascii="Arial" w:hAnsi="Arial" w:cs="Arial"/>
          <w:color w:val="auto"/>
          <w:sz w:val="24"/>
          <w:szCs w:val="24"/>
        </w:rPr>
        <w:t>“</w:t>
      </w:r>
      <w:r w:rsidR="006D32EF" w:rsidRPr="00D70B30">
        <w:rPr>
          <w:rFonts w:ascii="Arial" w:hAnsi="Arial" w:cs="Arial"/>
          <w:color w:val="auto"/>
          <w:sz w:val="24"/>
          <w:szCs w:val="24"/>
        </w:rPr>
        <w:t>Board”</w:t>
      </w:r>
      <w:r w:rsidRPr="00D70B30">
        <w:rPr>
          <w:rFonts w:ascii="Arial" w:hAnsi="Arial" w:cs="Arial"/>
          <w:color w:val="auto"/>
          <w:sz w:val="24"/>
          <w:szCs w:val="24"/>
        </w:rPr>
        <w:t>)</w:t>
      </w:r>
      <w:r w:rsidR="00707044" w:rsidRPr="00D70B30">
        <w:rPr>
          <w:rFonts w:ascii="Arial" w:hAnsi="Arial" w:cs="Arial"/>
          <w:color w:val="auto"/>
          <w:sz w:val="24"/>
          <w:szCs w:val="24"/>
        </w:rPr>
        <w:t xml:space="preserve">.  </w:t>
      </w:r>
    </w:p>
    <w:p w14:paraId="214F9430" w14:textId="77777777" w:rsidR="00121C22" w:rsidRDefault="00121C22" w:rsidP="009C43EA">
      <w:pPr>
        <w:pStyle w:val="ExhibitNormal"/>
        <w:spacing w:after="0" w:line="240" w:lineRule="auto"/>
        <w:jc w:val="left"/>
        <w:rPr>
          <w:rFonts w:ascii="Arial" w:hAnsi="Arial" w:cs="Arial"/>
          <w:color w:val="auto"/>
          <w:sz w:val="24"/>
          <w:szCs w:val="24"/>
        </w:rPr>
      </w:pPr>
    </w:p>
    <w:p w14:paraId="214F9431" w14:textId="3CD82C2E" w:rsidR="00AD1DF5" w:rsidRDefault="00707044" w:rsidP="009C43EA">
      <w:pPr>
        <w:pStyle w:val="ExhibitNormal"/>
        <w:numPr>
          <w:ilvl w:val="0"/>
          <w:numId w:val="8"/>
        </w:numPr>
        <w:spacing w:after="0" w:line="240" w:lineRule="auto"/>
        <w:ind w:left="540" w:hanging="540"/>
        <w:jc w:val="left"/>
        <w:rPr>
          <w:rFonts w:ascii="Arial" w:hAnsi="Arial" w:cs="Arial"/>
          <w:color w:val="auto"/>
          <w:sz w:val="24"/>
          <w:szCs w:val="24"/>
        </w:rPr>
      </w:pPr>
      <w:r w:rsidRPr="004A2BBF">
        <w:rPr>
          <w:rFonts w:ascii="Arial" w:hAnsi="Arial" w:cs="Arial"/>
          <w:color w:val="auto"/>
          <w:sz w:val="24"/>
          <w:szCs w:val="24"/>
        </w:rPr>
        <w:t>The Board</w:t>
      </w:r>
      <w:r w:rsidR="00C67088" w:rsidRPr="004A2BBF">
        <w:rPr>
          <w:rFonts w:ascii="Arial" w:hAnsi="Arial" w:cs="Arial"/>
          <w:color w:val="auto"/>
          <w:sz w:val="24"/>
          <w:szCs w:val="24"/>
        </w:rPr>
        <w:t xml:space="preserve"> </w:t>
      </w:r>
      <w:r w:rsidR="00C67088" w:rsidRPr="004A2BBF">
        <w:rPr>
          <w:rFonts w:ascii="Arial" w:hAnsi="Arial" w:cs="Arial"/>
          <w:color w:val="000000"/>
          <w:sz w:val="24"/>
          <w:szCs w:val="24"/>
        </w:rPr>
        <w:t>is the owner of certain confidential and</w:t>
      </w:r>
      <w:r w:rsidR="00F35835">
        <w:rPr>
          <w:rFonts w:ascii="Arial" w:hAnsi="Arial" w:cs="Arial"/>
          <w:color w:val="000000"/>
          <w:sz w:val="24"/>
          <w:szCs w:val="24"/>
        </w:rPr>
        <w:t>/or</w:t>
      </w:r>
      <w:r w:rsidR="00C67088" w:rsidRPr="004A2BBF">
        <w:rPr>
          <w:rFonts w:ascii="Arial" w:hAnsi="Arial" w:cs="Arial"/>
          <w:color w:val="000000"/>
          <w:sz w:val="24"/>
          <w:szCs w:val="24"/>
        </w:rPr>
        <w:t xml:space="preserve"> security</w:t>
      </w:r>
      <w:r w:rsidR="007D0A69" w:rsidRPr="004A2BBF">
        <w:rPr>
          <w:rFonts w:ascii="Arial" w:hAnsi="Arial" w:cs="Arial"/>
          <w:color w:val="000000"/>
          <w:sz w:val="24"/>
          <w:szCs w:val="24"/>
        </w:rPr>
        <w:t>-</w:t>
      </w:r>
      <w:r w:rsidR="00C67088" w:rsidRPr="004A2BBF">
        <w:rPr>
          <w:rFonts w:ascii="Arial" w:hAnsi="Arial" w:cs="Arial"/>
          <w:color w:val="000000"/>
          <w:sz w:val="24"/>
          <w:szCs w:val="24"/>
        </w:rPr>
        <w:t>sensitive information relating to its water system and components thereof</w:t>
      </w:r>
      <w:r w:rsidR="007D0A69" w:rsidRPr="004A2BBF">
        <w:rPr>
          <w:rFonts w:ascii="Arial" w:hAnsi="Arial" w:cs="Arial"/>
          <w:color w:val="000000"/>
          <w:sz w:val="24"/>
          <w:szCs w:val="24"/>
        </w:rPr>
        <w:t xml:space="preserve"> (“Confidential Information”)</w:t>
      </w:r>
      <w:r w:rsidR="00C67088" w:rsidRPr="004A2BBF">
        <w:rPr>
          <w:rFonts w:ascii="Arial" w:hAnsi="Arial" w:cs="Arial"/>
          <w:color w:val="000000"/>
          <w:sz w:val="24"/>
          <w:szCs w:val="24"/>
        </w:rPr>
        <w:t xml:space="preserve">, which the Board represents is not subject to public </w:t>
      </w:r>
      <w:r w:rsidR="004207AF">
        <w:rPr>
          <w:rFonts w:ascii="Arial" w:hAnsi="Arial" w:cs="Arial"/>
          <w:color w:val="000000"/>
          <w:sz w:val="24"/>
          <w:szCs w:val="24"/>
        </w:rPr>
        <w:t>inspectio</w:t>
      </w:r>
      <w:r w:rsidR="00C67088" w:rsidRPr="004A2BBF">
        <w:rPr>
          <w:rFonts w:ascii="Arial" w:hAnsi="Arial" w:cs="Arial"/>
          <w:color w:val="000000"/>
          <w:sz w:val="24"/>
          <w:szCs w:val="24"/>
        </w:rPr>
        <w:t xml:space="preserve">n under </w:t>
      </w:r>
      <w:r w:rsidR="000748AA">
        <w:rPr>
          <w:rFonts w:ascii="Arial" w:hAnsi="Arial" w:cs="Arial"/>
          <w:color w:val="000000"/>
          <w:sz w:val="24"/>
          <w:szCs w:val="24"/>
        </w:rPr>
        <w:t>C.R.S. §</w:t>
      </w:r>
      <w:r w:rsidR="00C67088" w:rsidRPr="004A2BBF">
        <w:rPr>
          <w:rFonts w:ascii="Arial" w:hAnsi="Arial" w:cs="Arial"/>
          <w:color w:val="000000"/>
          <w:sz w:val="24"/>
          <w:szCs w:val="24"/>
        </w:rPr>
        <w:t xml:space="preserve"> 24-72-201 </w:t>
      </w:r>
      <w:r w:rsidR="00C67088" w:rsidRPr="00096B09">
        <w:rPr>
          <w:rFonts w:ascii="Arial" w:hAnsi="Arial" w:cs="Arial"/>
          <w:i/>
          <w:color w:val="000000"/>
          <w:sz w:val="24"/>
          <w:szCs w:val="24"/>
        </w:rPr>
        <w:t>et. seq.</w:t>
      </w:r>
      <w:r w:rsidR="000748AA">
        <w:rPr>
          <w:rFonts w:ascii="Arial" w:hAnsi="Arial" w:cs="Arial"/>
          <w:color w:val="000000"/>
          <w:sz w:val="24"/>
          <w:szCs w:val="24"/>
        </w:rPr>
        <w:t>,</w:t>
      </w:r>
      <w:r w:rsidR="00C67088" w:rsidRPr="004A2BBF">
        <w:rPr>
          <w:rFonts w:ascii="Arial" w:hAnsi="Arial" w:cs="Arial"/>
          <w:color w:val="000000"/>
          <w:sz w:val="24"/>
          <w:szCs w:val="24"/>
        </w:rPr>
        <w:t xml:space="preserve"> and which the Board has taken and continues to take steps to protect as confidential and restricted.</w:t>
      </w:r>
      <w:r w:rsidR="00C91AEC" w:rsidRPr="004A2BBF">
        <w:rPr>
          <w:rFonts w:ascii="Arial" w:hAnsi="Arial" w:cs="Arial"/>
          <w:color w:val="auto"/>
          <w:sz w:val="24"/>
          <w:szCs w:val="24"/>
        </w:rPr>
        <w:t xml:space="preserve"> </w:t>
      </w:r>
      <w:r w:rsidR="00D25399" w:rsidRPr="004A2BBF">
        <w:rPr>
          <w:rFonts w:ascii="Arial" w:hAnsi="Arial" w:cs="Arial"/>
          <w:color w:val="auto"/>
          <w:sz w:val="24"/>
          <w:szCs w:val="24"/>
        </w:rPr>
        <w:t xml:space="preserve"> </w:t>
      </w:r>
    </w:p>
    <w:p w14:paraId="214F9432" w14:textId="77777777" w:rsidR="00AD1DF5" w:rsidRDefault="00AD1DF5" w:rsidP="009C43EA">
      <w:pPr>
        <w:pStyle w:val="ExhibitNormal"/>
        <w:spacing w:after="0" w:line="240" w:lineRule="auto"/>
        <w:ind w:left="540"/>
        <w:jc w:val="left"/>
        <w:rPr>
          <w:rFonts w:ascii="Arial" w:hAnsi="Arial" w:cs="Arial"/>
          <w:color w:val="auto"/>
          <w:sz w:val="24"/>
          <w:szCs w:val="24"/>
        </w:rPr>
      </w:pPr>
    </w:p>
    <w:p w14:paraId="214F9433" w14:textId="14347CDC" w:rsidR="00D25EB6" w:rsidRDefault="00F35835" w:rsidP="009C43EA">
      <w:pPr>
        <w:pStyle w:val="ExhibitNormal"/>
        <w:numPr>
          <w:ilvl w:val="0"/>
          <w:numId w:val="8"/>
        </w:numPr>
        <w:spacing w:after="0" w:line="240" w:lineRule="auto"/>
        <w:ind w:left="540" w:hanging="540"/>
        <w:jc w:val="left"/>
        <w:rPr>
          <w:rFonts w:ascii="Arial" w:hAnsi="Arial" w:cs="Arial"/>
          <w:color w:val="auto"/>
          <w:sz w:val="24"/>
          <w:szCs w:val="24"/>
        </w:rPr>
      </w:pPr>
      <w:r w:rsidRPr="0075573C">
        <w:rPr>
          <w:rFonts w:ascii="Arial" w:hAnsi="Arial" w:cs="Arial"/>
          <w:color w:val="auto"/>
          <w:sz w:val="24"/>
          <w:szCs w:val="24"/>
        </w:rPr>
        <w:t>The parties</w:t>
      </w:r>
      <w:r w:rsidR="00C91AEC" w:rsidRPr="001D4509">
        <w:rPr>
          <w:rFonts w:ascii="Arial" w:hAnsi="Arial" w:cs="Arial"/>
          <w:color w:val="auto"/>
          <w:sz w:val="24"/>
          <w:szCs w:val="24"/>
        </w:rPr>
        <w:t xml:space="preserve"> recognize that it </w:t>
      </w:r>
      <w:r w:rsidRPr="001D4509">
        <w:rPr>
          <w:rFonts w:ascii="Arial" w:hAnsi="Arial" w:cs="Arial"/>
          <w:color w:val="auto"/>
          <w:sz w:val="24"/>
          <w:szCs w:val="24"/>
        </w:rPr>
        <w:t xml:space="preserve">may </w:t>
      </w:r>
      <w:r w:rsidR="00C91AEC" w:rsidRPr="000D3397">
        <w:rPr>
          <w:rFonts w:ascii="Arial" w:hAnsi="Arial" w:cs="Arial"/>
          <w:color w:val="auto"/>
          <w:sz w:val="24"/>
          <w:szCs w:val="24"/>
        </w:rPr>
        <w:t>be necessary</w:t>
      </w:r>
      <w:r w:rsidR="007D0A69" w:rsidRPr="00EF4372">
        <w:rPr>
          <w:rFonts w:ascii="Arial" w:hAnsi="Arial" w:cs="Arial"/>
          <w:color w:val="auto"/>
          <w:sz w:val="24"/>
          <w:szCs w:val="24"/>
        </w:rPr>
        <w:t xml:space="preserve"> for the Board to provide </w:t>
      </w:r>
      <w:r w:rsidR="00837BF9" w:rsidRPr="00E50490">
        <w:rPr>
          <w:rFonts w:ascii="Arial" w:hAnsi="Arial" w:cs="Arial"/>
          <w:color w:val="auto"/>
          <w:sz w:val="24"/>
          <w:szCs w:val="24"/>
        </w:rPr>
        <w:t>information, including but not limited to Confidential Information,</w:t>
      </w:r>
      <w:r w:rsidR="00837BF9" w:rsidRPr="004B7749">
        <w:rPr>
          <w:rFonts w:ascii="Arial" w:hAnsi="Arial" w:cs="Arial"/>
          <w:color w:val="auto"/>
          <w:sz w:val="24"/>
          <w:szCs w:val="24"/>
        </w:rPr>
        <w:t xml:space="preserve"> </w:t>
      </w:r>
      <w:r w:rsidR="007D0A69" w:rsidRPr="004B7749">
        <w:rPr>
          <w:rFonts w:ascii="Arial" w:hAnsi="Arial" w:cs="Arial"/>
          <w:color w:val="auto"/>
          <w:sz w:val="24"/>
          <w:szCs w:val="24"/>
        </w:rPr>
        <w:t xml:space="preserve">to Bidder </w:t>
      </w:r>
      <w:r w:rsidR="00C91AEC" w:rsidRPr="001A1A06">
        <w:rPr>
          <w:rFonts w:ascii="Arial" w:hAnsi="Arial" w:cs="Arial"/>
          <w:color w:val="auto"/>
          <w:sz w:val="24"/>
          <w:szCs w:val="24"/>
        </w:rPr>
        <w:t xml:space="preserve">for the purpose of </w:t>
      </w:r>
      <w:r w:rsidR="007D0A69" w:rsidRPr="001A1A06">
        <w:rPr>
          <w:rFonts w:ascii="Arial" w:hAnsi="Arial" w:cs="Arial"/>
          <w:color w:val="auto"/>
          <w:sz w:val="24"/>
          <w:szCs w:val="24"/>
        </w:rPr>
        <w:t>preparing a</w:t>
      </w:r>
      <w:r w:rsidR="00DE22F5" w:rsidRPr="001A1A06">
        <w:rPr>
          <w:rFonts w:ascii="Arial" w:hAnsi="Arial" w:cs="Arial"/>
          <w:color w:val="auto"/>
          <w:sz w:val="24"/>
          <w:szCs w:val="24"/>
        </w:rPr>
        <w:t xml:space="preserve"> proposal</w:t>
      </w:r>
      <w:r w:rsidR="007D0A69" w:rsidRPr="001A1A06">
        <w:rPr>
          <w:rFonts w:ascii="Arial" w:hAnsi="Arial" w:cs="Arial"/>
          <w:color w:val="auto"/>
          <w:sz w:val="24"/>
          <w:szCs w:val="24"/>
        </w:rPr>
        <w:t xml:space="preserve"> for </w:t>
      </w:r>
      <w:r w:rsidR="002E2546" w:rsidRPr="001A1A06">
        <w:rPr>
          <w:rFonts w:ascii="Arial" w:hAnsi="Arial" w:cs="Arial"/>
          <w:color w:val="auto"/>
          <w:sz w:val="24"/>
          <w:szCs w:val="24"/>
        </w:rPr>
        <w:t>506315</w:t>
      </w:r>
      <w:r w:rsidR="00124AA4">
        <w:rPr>
          <w:rFonts w:ascii="Arial" w:hAnsi="Arial" w:cs="Arial"/>
          <w:color w:val="auto"/>
          <w:sz w:val="24"/>
          <w:szCs w:val="24"/>
        </w:rPr>
        <w:t xml:space="preserve">: External Website Hosting, Maintenance, and Support </w:t>
      </w:r>
      <w:r w:rsidR="00FC62F8" w:rsidRPr="0075573C">
        <w:rPr>
          <w:rFonts w:ascii="Arial" w:hAnsi="Arial" w:cs="Arial"/>
          <w:color w:val="auto"/>
          <w:sz w:val="24"/>
          <w:szCs w:val="24"/>
        </w:rPr>
        <w:t>(“Contract”)</w:t>
      </w:r>
      <w:r w:rsidR="00870F84" w:rsidRPr="001D4509">
        <w:rPr>
          <w:rFonts w:ascii="Arial" w:hAnsi="Arial" w:cs="Arial"/>
          <w:color w:val="auto"/>
          <w:sz w:val="24"/>
          <w:szCs w:val="24"/>
        </w:rPr>
        <w:t xml:space="preserve"> and potentially for </w:t>
      </w:r>
      <w:r w:rsidR="005833AA" w:rsidRPr="00AC282E">
        <w:rPr>
          <w:rFonts w:ascii="Arial" w:hAnsi="Arial" w:cs="Arial"/>
          <w:color w:val="auto"/>
          <w:sz w:val="24"/>
          <w:szCs w:val="24"/>
        </w:rPr>
        <w:t xml:space="preserve">Bidder to </w:t>
      </w:r>
      <w:r w:rsidR="00FE1A19" w:rsidRPr="00AC282E">
        <w:rPr>
          <w:rFonts w:ascii="Arial" w:hAnsi="Arial" w:cs="Arial"/>
          <w:color w:val="auto"/>
          <w:sz w:val="24"/>
          <w:szCs w:val="24"/>
        </w:rPr>
        <w:t>perform the work required by</w:t>
      </w:r>
      <w:r w:rsidR="00870F84" w:rsidRPr="00AC282E">
        <w:rPr>
          <w:rFonts w:ascii="Arial" w:hAnsi="Arial" w:cs="Arial"/>
          <w:color w:val="auto"/>
          <w:sz w:val="24"/>
          <w:szCs w:val="24"/>
        </w:rPr>
        <w:t xml:space="preserve"> the Contract</w:t>
      </w:r>
      <w:r w:rsidR="009C3105" w:rsidRPr="00AC282E">
        <w:rPr>
          <w:rFonts w:ascii="Arial" w:hAnsi="Arial" w:cs="Arial"/>
          <w:color w:val="auto"/>
          <w:sz w:val="24"/>
          <w:szCs w:val="24"/>
        </w:rPr>
        <w:t>.</w:t>
      </w:r>
      <w:r w:rsidR="00014D40" w:rsidRPr="00AC282E">
        <w:rPr>
          <w:rFonts w:ascii="Arial" w:hAnsi="Arial" w:cs="Arial"/>
          <w:color w:val="auto"/>
          <w:sz w:val="24"/>
          <w:szCs w:val="24"/>
        </w:rPr>
        <w:t xml:space="preserve">  </w:t>
      </w:r>
      <w:r w:rsidR="006546B0" w:rsidRPr="00CA70C5">
        <w:rPr>
          <w:rFonts w:ascii="Arial" w:hAnsi="Arial" w:cs="Arial"/>
          <w:color w:val="auto"/>
          <w:sz w:val="24"/>
          <w:szCs w:val="24"/>
        </w:rPr>
        <w:t>Bidder</w:t>
      </w:r>
      <w:r w:rsidR="006546B0" w:rsidRPr="00DC367F">
        <w:rPr>
          <w:rFonts w:ascii="Arial" w:hAnsi="Arial" w:cs="Arial"/>
          <w:color w:val="auto"/>
          <w:sz w:val="24"/>
          <w:szCs w:val="24"/>
        </w:rPr>
        <w:t xml:space="preserve"> acknowledges that it may re</w:t>
      </w:r>
      <w:r w:rsidR="006546B0" w:rsidRPr="0075573C">
        <w:rPr>
          <w:rFonts w:ascii="Arial" w:hAnsi="Arial" w:cs="Arial"/>
          <w:color w:val="auto"/>
          <w:sz w:val="24"/>
          <w:szCs w:val="24"/>
        </w:rPr>
        <w:t>ceive Confidential Information from a contractor working on behalf of the Board and that this Agreement</w:t>
      </w:r>
      <w:r w:rsidR="006546B0" w:rsidRPr="00AC282E">
        <w:rPr>
          <w:rFonts w:ascii="Arial" w:hAnsi="Arial" w:cs="Arial"/>
          <w:color w:val="auto"/>
          <w:sz w:val="24"/>
          <w:szCs w:val="24"/>
        </w:rPr>
        <w:t xml:space="preserve"> also will apply to such Confidential Information.</w:t>
      </w:r>
    </w:p>
    <w:p w14:paraId="214F9434" w14:textId="77777777" w:rsidR="00D25EB6" w:rsidRDefault="00D25EB6" w:rsidP="006B792A">
      <w:pPr>
        <w:pStyle w:val="ListParagraph"/>
        <w:rPr>
          <w:rFonts w:ascii="Arial" w:hAnsi="Arial" w:cs="Arial"/>
          <w:szCs w:val="24"/>
        </w:rPr>
      </w:pPr>
    </w:p>
    <w:p w14:paraId="214F9435" w14:textId="6291B316" w:rsidR="0075573C" w:rsidRPr="00FF2799" w:rsidRDefault="007D7291" w:rsidP="009C43EA">
      <w:pPr>
        <w:pStyle w:val="ExhibitNormal"/>
        <w:numPr>
          <w:ilvl w:val="0"/>
          <w:numId w:val="8"/>
        </w:numPr>
        <w:spacing w:after="0" w:line="240" w:lineRule="auto"/>
        <w:ind w:left="540" w:hanging="540"/>
        <w:jc w:val="left"/>
        <w:rPr>
          <w:rFonts w:ascii="Arial" w:hAnsi="Arial" w:cs="Arial"/>
          <w:color w:val="auto"/>
          <w:sz w:val="24"/>
          <w:szCs w:val="24"/>
        </w:rPr>
      </w:pPr>
      <w:r w:rsidRPr="6F17791E">
        <w:rPr>
          <w:rFonts w:ascii="Arial" w:hAnsi="Arial" w:cs="Arial"/>
          <w:color w:val="auto"/>
          <w:sz w:val="24"/>
          <w:szCs w:val="24"/>
        </w:rPr>
        <w:t>Confidential Information includes any drawings, studies, photographs</w:t>
      </w:r>
      <w:r w:rsidRPr="007D7291">
        <w:rPr>
          <w:rFonts w:ascii="Arial" w:hAnsi="Arial" w:cs="Arial"/>
          <w:color w:val="auto"/>
          <w:sz w:val="24"/>
          <w:szCs w:val="24"/>
        </w:rPr>
        <w:t xml:space="preserve"> and other information regarding </w:t>
      </w:r>
      <w:r w:rsidR="00131385">
        <w:rPr>
          <w:rFonts w:ascii="Arial" w:hAnsi="Arial" w:cs="Arial"/>
          <w:color w:val="auto"/>
          <w:sz w:val="24"/>
          <w:szCs w:val="24"/>
        </w:rPr>
        <w:t>request for proposal 506315: External Website Hosting, Maintenance, and Support</w:t>
      </w:r>
      <w:r w:rsidR="00100293">
        <w:rPr>
          <w:rFonts w:ascii="Arial" w:hAnsi="Arial" w:cs="Arial"/>
          <w:color w:val="auto"/>
          <w:sz w:val="24"/>
          <w:szCs w:val="24"/>
        </w:rPr>
        <w:t xml:space="preserve"> and Bidder responses to </w:t>
      </w:r>
      <w:r w:rsidR="00894E19">
        <w:rPr>
          <w:rFonts w:ascii="Arial" w:hAnsi="Arial" w:cs="Arial"/>
          <w:color w:val="auto"/>
          <w:sz w:val="24"/>
          <w:szCs w:val="24"/>
        </w:rPr>
        <w:t>the request for proposal</w:t>
      </w:r>
      <w:r w:rsidR="00170DA6" w:rsidRPr="00FF2799">
        <w:rPr>
          <w:rFonts w:ascii="Arial" w:hAnsi="Arial" w:cs="Arial"/>
          <w:color w:val="auto"/>
          <w:sz w:val="24"/>
          <w:szCs w:val="24"/>
        </w:rPr>
        <w:t xml:space="preserve"> that the Board provides to Bidder</w:t>
      </w:r>
      <w:r w:rsidR="002D1E21" w:rsidRPr="00A31A46">
        <w:rPr>
          <w:rFonts w:ascii="Arial" w:hAnsi="Arial" w:cs="Arial"/>
          <w:color w:val="auto"/>
          <w:sz w:val="24"/>
          <w:szCs w:val="24"/>
        </w:rPr>
        <w:t xml:space="preserve"> before or during </w:t>
      </w:r>
      <w:r w:rsidR="002D1E21" w:rsidRPr="0099197D">
        <w:rPr>
          <w:rFonts w:ascii="Arial" w:hAnsi="Arial" w:cs="Arial"/>
          <w:color w:val="auto"/>
          <w:sz w:val="24"/>
          <w:szCs w:val="24"/>
        </w:rPr>
        <w:t>the term of the Contract</w:t>
      </w:r>
      <w:r w:rsidR="00CA70C5" w:rsidRPr="00FF2799">
        <w:rPr>
          <w:rFonts w:ascii="Arial" w:hAnsi="Arial" w:cs="Arial"/>
          <w:color w:val="auto"/>
          <w:sz w:val="24"/>
          <w:szCs w:val="24"/>
        </w:rPr>
        <w:t xml:space="preserve">, as well as any of the above items developed by Bidder for the Board during the term of the Contract.  </w:t>
      </w:r>
      <w:r w:rsidR="0075573C" w:rsidRPr="00FF2799">
        <w:rPr>
          <w:rFonts w:ascii="Arial" w:hAnsi="Arial" w:cs="Arial"/>
          <w:color w:val="auto"/>
          <w:sz w:val="24"/>
          <w:szCs w:val="24"/>
        </w:rPr>
        <w:t>Any other information provided by either party shall be labeled as or identified as confidential in order to be protected under this Agreement.</w:t>
      </w:r>
    </w:p>
    <w:p w14:paraId="214F9436" w14:textId="77777777" w:rsidR="0075573C" w:rsidRDefault="0075573C" w:rsidP="00815125">
      <w:pPr>
        <w:pStyle w:val="ListParagraph"/>
        <w:rPr>
          <w:rFonts w:ascii="Arial" w:hAnsi="Arial" w:cs="Arial"/>
          <w:szCs w:val="24"/>
        </w:rPr>
      </w:pPr>
    </w:p>
    <w:p w14:paraId="214F9437" w14:textId="77777777" w:rsidR="006F07D8" w:rsidRDefault="00C75861" w:rsidP="009C43EA">
      <w:pPr>
        <w:pStyle w:val="Default"/>
        <w:numPr>
          <w:ilvl w:val="0"/>
          <w:numId w:val="8"/>
        </w:numPr>
        <w:ind w:left="540" w:hanging="540"/>
        <w:rPr>
          <w:color w:val="auto"/>
        </w:rPr>
      </w:pPr>
      <w:r w:rsidRPr="002720BF">
        <w:rPr>
          <w:color w:val="auto"/>
        </w:rPr>
        <w:t xml:space="preserve">The Board, in its sole discretion, </w:t>
      </w:r>
      <w:r w:rsidR="00F35835">
        <w:rPr>
          <w:color w:val="auto"/>
        </w:rPr>
        <w:t>may</w:t>
      </w:r>
      <w:r w:rsidR="00F35835" w:rsidRPr="002720BF">
        <w:rPr>
          <w:color w:val="auto"/>
        </w:rPr>
        <w:t xml:space="preserve"> </w:t>
      </w:r>
      <w:r w:rsidRPr="002720BF">
        <w:rPr>
          <w:color w:val="auto"/>
        </w:rPr>
        <w:t xml:space="preserve">provide to </w:t>
      </w:r>
      <w:r w:rsidR="000C3E99">
        <w:rPr>
          <w:color w:val="auto"/>
        </w:rPr>
        <w:t>Bidder</w:t>
      </w:r>
      <w:r w:rsidRPr="002720BF">
        <w:rPr>
          <w:color w:val="auto"/>
        </w:rPr>
        <w:t xml:space="preserve"> the Confidential Information in the form of the Board’s choosing.</w:t>
      </w:r>
      <w:r w:rsidR="008B075B">
        <w:br/>
      </w:r>
    </w:p>
    <w:p w14:paraId="214F9438" w14:textId="77777777" w:rsidR="00403155" w:rsidRPr="002044A6" w:rsidRDefault="00923A06" w:rsidP="009C43EA">
      <w:pPr>
        <w:pStyle w:val="Default"/>
        <w:numPr>
          <w:ilvl w:val="0"/>
          <w:numId w:val="8"/>
        </w:numPr>
        <w:ind w:left="540" w:hanging="540"/>
        <w:rPr>
          <w:color w:val="auto"/>
        </w:rPr>
      </w:pPr>
      <w:r w:rsidRPr="002720BF">
        <w:t>If the</w:t>
      </w:r>
      <w:r>
        <w:t xml:space="preserve"> Board provides or </w:t>
      </w:r>
      <w:r w:rsidR="000C3E99">
        <w:t>Bidder</w:t>
      </w:r>
      <w:r w:rsidRPr="002720BF">
        <w:t xml:space="preserve"> requests the Confidential Information in a format requiring particular software, it is understood that </w:t>
      </w:r>
      <w:r w:rsidR="009D750B">
        <w:t>Bidder</w:t>
      </w:r>
      <w:r w:rsidRPr="002720BF">
        <w:t xml:space="preserve"> will secure at its sole cost any and all necessary software licenses, authorizations or other intellectual property rights for the transfer </w:t>
      </w:r>
      <w:r w:rsidR="009250ED">
        <w:t xml:space="preserve">and use </w:t>
      </w:r>
      <w:r w:rsidRPr="002720BF">
        <w:t>of the Confidential Information.</w:t>
      </w:r>
    </w:p>
    <w:p w14:paraId="214F9439" w14:textId="77777777" w:rsidR="00403155" w:rsidRDefault="00403155" w:rsidP="002044A6">
      <w:pPr>
        <w:pStyle w:val="Default"/>
        <w:ind w:left="540"/>
        <w:rPr>
          <w:color w:val="auto"/>
        </w:rPr>
      </w:pPr>
    </w:p>
    <w:p w14:paraId="214F943A" w14:textId="77777777" w:rsidR="00403155" w:rsidRPr="002044A6" w:rsidRDefault="00C32AC3" w:rsidP="002044A6">
      <w:pPr>
        <w:pStyle w:val="Default"/>
        <w:numPr>
          <w:ilvl w:val="0"/>
          <w:numId w:val="8"/>
        </w:numPr>
        <w:ind w:left="540" w:hanging="540"/>
        <w:rPr>
          <w:color w:val="auto"/>
        </w:rPr>
      </w:pPr>
      <w:r>
        <w:rPr>
          <w:color w:val="auto"/>
        </w:rPr>
        <w:t xml:space="preserve">As part of this Agreement, </w:t>
      </w:r>
      <w:r w:rsidR="00CC4E44">
        <w:rPr>
          <w:color w:val="auto"/>
        </w:rPr>
        <w:t>the Board may permit Bidder</w:t>
      </w:r>
      <w:r>
        <w:rPr>
          <w:color w:val="auto"/>
        </w:rPr>
        <w:t xml:space="preserve"> to visit </w:t>
      </w:r>
      <w:r w:rsidR="001753F9">
        <w:rPr>
          <w:color w:val="auto"/>
        </w:rPr>
        <w:t>one or more</w:t>
      </w:r>
      <w:r>
        <w:rPr>
          <w:color w:val="auto"/>
        </w:rPr>
        <w:t xml:space="preserve"> Board</w:t>
      </w:r>
      <w:r w:rsidR="001753F9">
        <w:rPr>
          <w:color w:val="auto"/>
        </w:rPr>
        <w:t xml:space="preserve"> facilities according to</w:t>
      </w:r>
      <w:r w:rsidR="00A32573">
        <w:rPr>
          <w:color w:val="auto"/>
        </w:rPr>
        <w:t xml:space="preserve"> a schedule to be determined</w:t>
      </w:r>
      <w:r w:rsidR="00BB692C">
        <w:rPr>
          <w:color w:val="auto"/>
        </w:rPr>
        <w:t xml:space="preserve"> by the Board</w:t>
      </w:r>
      <w:r>
        <w:rPr>
          <w:color w:val="auto"/>
        </w:rPr>
        <w:t xml:space="preserve">.  </w:t>
      </w:r>
      <w:r w:rsidR="00403155">
        <w:rPr>
          <w:color w:val="auto"/>
        </w:rPr>
        <w:t xml:space="preserve">Bidder is prohibited from taking any pictures or video </w:t>
      </w:r>
      <w:r w:rsidR="009250ED">
        <w:rPr>
          <w:color w:val="auto"/>
        </w:rPr>
        <w:t xml:space="preserve">or making any electronic recordings </w:t>
      </w:r>
      <w:r w:rsidR="00403155">
        <w:rPr>
          <w:color w:val="auto"/>
        </w:rPr>
        <w:t xml:space="preserve">of any kind during </w:t>
      </w:r>
      <w:r w:rsidR="00776681">
        <w:rPr>
          <w:color w:val="auto"/>
        </w:rPr>
        <w:t>its</w:t>
      </w:r>
      <w:r w:rsidR="00403155">
        <w:rPr>
          <w:color w:val="auto"/>
        </w:rPr>
        <w:t xml:space="preserve"> visit</w:t>
      </w:r>
      <w:r w:rsidR="00776681">
        <w:rPr>
          <w:color w:val="auto"/>
        </w:rPr>
        <w:t>(s)</w:t>
      </w:r>
      <w:r w:rsidR="005E72BB">
        <w:rPr>
          <w:color w:val="auto"/>
        </w:rPr>
        <w:t xml:space="preserve"> to the Board’s facilities</w:t>
      </w:r>
      <w:r w:rsidR="00403155">
        <w:rPr>
          <w:color w:val="auto"/>
        </w:rPr>
        <w:t xml:space="preserve"> without the prior approval of the Board’s site or area supervisor.  </w:t>
      </w:r>
      <w:r w:rsidR="00834183" w:rsidRPr="00BB16A9">
        <w:rPr>
          <w:color w:val="auto"/>
        </w:rPr>
        <w:t xml:space="preserve">Bidder acknowledges </w:t>
      </w:r>
      <w:r w:rsidR="00512AD5" w:rsidRPr="00BB16A9">
        <w:rPr>
          <w:color w:val="auto"/>
        </w:rPr>
        <w:t xml:space="preserve">that </w:t>
      </w:r>
      <w:r w:rsidR="00FE0EB3" w:rsidRPr="00BB16A9">
        <w:rPr>
          <w:color w:val="auto"/>
        </w:rPr>
        <w:t>it may learn information</w:t>
      </w:r>
      <w:r w:rsidR="00834183" w:rsidRPr="00BB16A9">
        <w:rPr>
          <w:color w:val="auto"/>
        </w:rPr>
        <w:t xml:space="preserve"> about</w:t>
      </w:r>
      <w:r w:rsidR="00FE0EB3" w:rsidRPr="00BB16A9">
        <w:rPr>
          <w:color w:val="auto"/>
        </w:rPr>
        <w:t xml:space="preserve"> </w:t>
      </w:r>
      <w:r w:rsidR="00C76A04" w:rsidRPr="00BB16A9">
        <w:rPr>
          <w:color w:val="auto"/>
        </w:rPr>
        <w:t>and</w:t>
      </w:r>
      <w:r w:rsidR="00FE0EB3" w:rsidRPr="00BB16A9">
        <w:rPr>
          <w:color w:val="auto"/>
        </w:rPr>
        <w:t xml:space="preserve"> receive documentation about</w:t>
      </w:r>
      <w:r w:rsidR="00834183" w:rsidRPr="00BB16A9">
        <w:rPr>
          <w:color w:val="auto"/>
        </w:rPr>
        <w:t xml:space="preserve"> the Board’s facilit</w:t>
      </w:r>
      <w:r w:rsidR="008A7F04" w:rsidRPr="00BB16A9">
        <w:rPr>
          <w:color w:val="auto"/>
        </w:rPr>
        <w:t>ies</w:t>
      </w:r>
      <w:r w:rsidR="00834183" w:rsidRPr="00BB16A9">
        <w:rPr>
          <w:color w:val="auto"/>
        </w:rPr>
        <w:t xml:space="preserve"> during the visit(s)</w:t>
      </w:r>
      <w:r w:rsidR="00C138B6" w:rsidRPr="00BB16A9">
        <w:rPr>
          <w:color w:val="auto"/>
        </w:rPr>
        <w:t>,</w:t>
      </w:r>
      <w:r w:rsidR="00FE0EB3">
        <w:rPr>
          <w:color w:val="auto"/>
        </w:rPr>
        <w:t xml:space="preserve"> and </w:t>
      </w:r>
      <w:r w:rsidR="00C138B6">
        <w:rPr>
          <w:color w:val="auto"/>
        </w:rPr>
        <w:t xml:space="preserve">Bidder </w:t>
      </w:r>
      <w:r w:rsidR="005934BC">
        <w:rPr>
          <w:color w:val="auto"/>
        </w:rPr>
        <w:t xml:space="preserve">agrees </w:t>
      </w:r>
      <w:r w:rsidR="00FE0EB3">
        <w:rPr>
          <w:color w:val="auto"/>
        </w:rPr>
        <w:t xml:space="preserve">that such information </w:t>
      </w:r>
      <w:r w:rsidR="001A3686">
        <w:rPr>
          <w:color w:val="auto"/>
        </w:rPr>
        <w:t>and</w:t>
      </w:r>
      <w:r w:rsidR="00FE0EB3">
        <w:rPr>
          <w:color w:val="auto"/>
        </w:rPr>
        <w:t xml:space="preserve"> documentation</w:t>
      </w:r>
      <w:r w:rsidR="00834183">
        <w:rPr>
          <w:color w:val="auto"/>
        </w:rPr>
        <w:t xml:space="preserve"> will be considered Confidential Information under this Agreement</w:t>
      </w:r>
      <w:r w:rsidR="00FC73A1">
        <w:rPr>
          <w:color w:val="auto"/>
        </w:rPr>
        <w:t xml:space="preserve">.  </w:t>
      </w:r>
      <w:r w:rsidR="00F24BF9">
        <w:rPr>
          <w:color w:val="auto"/>
        </w:rPr>
        <w:t xml:space="preserve"> </w:t>
      </w:r>
      <w:r w:rsidR="00403155" w:rsidRPr="002044A6">
        <w:rPr>
          <w:color w:val="auto"/>
        </w:rPr>
        <w:t xml:space="preserve">   </w:t>
      </w:r>
    </w:p>
    <w:p w14:paraId="214F943B" w14:textId="77777777" w:rsidR="006F07D8" w:rsidRDefault="006F07D8" w:rsidP="002044A6">
      <w:pPr>
        <w:pStyle w:val="Default"/>
        <w:ind w:left="540"/>
        <w:rPr>
          <w:color w:val="auto"/>
        </w:rPr>
      </w:pPr>
    </w:p>
    <w:p w14:paraId="3CA905C1" w14:textId="15693F0E" w:rsidR="00057656" w:rsidRDefault="00057656" w:rsidP="006B792A">
      <w:pPr>
        <w:pStyle w:val="Default"/>
        <w:keepLines/>
        <w:numPr>
          <w:ilvl w:val="0"/>
          <w:numId w:val="8"/>
        </w:numPr>
        <w:ind w:left="547" w:hanging="547"/>
        <w:rPr>
          <w:color w:val="auto"/>
        </w:rPr>
      </w:pPr>
      <w:r w:rsidRPr="00AF7548">
        <w:rPr>
          <w:color w:val="auto"/>
        </w:rPr>
        <w:lastRenderedPageBreak/>
        <w:t xml:space="preserve">The </w:t>
      </w:r>
      <w:r>
        <w:rPr>
          <w:color w:val="auto"/>
        </w:rPr>
        <w:t>Bidder</w:t>
      </w:r>
      <w:r w:rsidRPr="00AF7548">
        <w:rPr>
          <w:color w:val="auto"/>
        </w:rPr>
        <w:t xml:space="preserve"> is prohibited from making any copies, scans, or duplicates of the Confidential Information provided by the Board, and from taking any pictures, video, or making any electronic recordings of any kind during any meetings or presentations with the Board where Confidential Information is discussed, without prior approval of the Board’s representative, confirmed in writing.  The </w:t>
      </w:r>
      <w:r>
        <w:rPr>
          <w:color w:val="auto"/>
        </w:rPr>
        <w:t>Bidder</w:t>
      </w:r>
      <w:r w:rsidRPr="00AF7548">
        <w:rPr>
          <w:color w:val="auto"/>
        </w:rPr>
        <w:t xml:space="preserve"> is prohibited from sharing any Confidential Information with third parties, except as provided in this Agreement, without prior approval of the Board, confirmed in writing.</w:t>
      </w:r>
    </w:p>
    <w:p w14:paraId="3B4E97A1" w14:textId="77777777" w:rsidR="00057656" w:rsidRDefault="00057656" w:rsidP="00057656">
      <w:pPr>
        <w:pStyle w:val="ListParagraph"/>
      </w:pPr>
    </w:p>
    <w:p w14:paraId="153D9648" w14:textId="77777777" w:rsidR="00D35332" w:rsidRPr="00D35332" w:rsidRDefault="009D750B" w:rsidP="00D35332">
      <w:pPr>
        <w:pStyle w:val="Default"/>
        <w:keepLines/>
        <w:numPr>
          <w:ilvl w:val="0"/>
          <w:numId w:val="8"/>
        </w:numPr>
        <w:ind w:left="547" w:hanging="547"/>
        <w:rPr>
          <w:color w:val="auto"/>
        </w:rPr>
      </w:pPr>
      <w:r>
        <w:t>Bidder</w:t>
      </w:r>
      <w:r w:rsidR="003A47B5" w:rsidRPr="00D70B30">
        <w:t xml:space="preserve"> </w:t>
      </w:r>
      <w:r w:rsidR="004E5B9A" w:rsidRPr="00D70B30">
        <w:t>shall hold and use the Confidential Information only for the purpose</w:t>
      </w:r>
      <w:r w:rsidR="00C1060E">
        <w:t>s</w:t>
      </w:r>
      <w:r w:rsidR="004E5B9A" w:rsidRPr="00D70B30">
        <w:t xml:space="preserve"> of </w:t>
      </w:r>
      <w:r>
        <w:t>preparing a bid</w:t>
      </w:r>
      <w:r w:rsidR="00DE22F5">
        <w:t xml:space="preserve"> or proposal</w:t>
      </w:r>
      <w:r>
        <w:t xml:space="preserve"> for the Contract</w:t>
      </w:r>
      <w:r w:rsidR="00885897">
        <w:t xml:space="preserve">, if Bidder so chooses, </w:t>
      </w:r>
      <w:r w:rsidR="00B9771F">
        <w:t>and</w:t>
      </w:r>
      <w:r w:rsidR="00DB140E">
        <w:t xml:space="preserve"> for performing the work required by the Contract</w:t>
      </w:r>
      <w:r w:rsidR="00FF3C22">
        <w:t xml:space="preserve"> if selected as the successful bidder.  Bidder</w:t>
      </w:r>
      <w:r w:rsidR="00DB140E">
        <w:t xml:space="preserve"> </w:t>
      </w:r>
      <w:r w:rsidR="004E5B9A" w:rsidRPr="00D70B30">
        <w:t xml:space="preserve">shall </w:t>
      </w:r>
      <w:r w:rsidR="00235EB1">
        <w:t>limit</w:t>
      </w:r>
      <w:r w:rsidR="00235EB1" w:rsidRPr="00D70B30">
        <w:t xml:space="preserve"> </w:t>
      </w:r>
      <w:r w:rsidR="004E5B9A" w:rsidRPr="00D70B30">
        <w:t xml:space="preserve">disclosure of </w:t>
      </w:r>
      <w:r w:rsidR="00536AD2">
        <w:t>the</w:t>
      </w:r>
      <w:r w:rsidR="00536AD2" w:rsidRPr="00D70B30">
        <w:t xml:space="preserve"> </w:t>
      </w:r>
      <w:r w:rsidR="004E5B9A" w:rsidRPr="00D70B30">
        <w:t>Confidential Information</w:t>
      </w:r>
      <w:r w:rsidR="00536AD2">
        <w:t xml:space="preserve"> </w:t>
      </w:r>
      <w:r w:rsidR="004E5B9A" w:rsidRPr="00D70B30">
        <w:t>to</w:t>
      </w:r>
      <w:r w:rsidR="00235EB1">
        <w:t xml:space="preserve"> only</w:t>
      </w:r>
      <w:r w:rsidR="004E5B9A" w:rsidRPr="00D70B30">
        <w:t xml:space="preserve"> its employees</w:t>
      </w:r>
      <w:r w:rsidR="00536AD2">
        <w:t xml:space="preserve"> and subcontractors</w:t>
      </w:r>
      <w:r w:rsidR="00221BB9">
        <w:t xml:space="preserve"> </w:t>
      </w:r>
      <w:r w:rsidR="00536AD2">
        <w:t>who have</w:t>
      </w:r>
      <w:r w:rsidR="00536AD2" w:rsidRPr="00D70B30">
        <w:t xml:space="preserve"> </w:t>
      </w:r>
      <w:r w:rsidR="004E5B9A" w:rsidRPr="00D70B30">
        <w:t>a need to know</w:t>
      </w:r>
      <w:r w:rsidR="00536AD2">
        <w:t xml:space="preserve"> the Confidential Information</w:t>
      </w:r>
      <w:r w:rsidR="004E5B9A" w:rsidRPr="00D70B30">
        <w:t xml:space="preserve">. </w:t>
      </w:r>
      <w:r w:rsidR="00707044" w:rsidRPr="00D70B30">
        <w:t xml:space="preserve"> </w:t>
      </w:r>
      <w:r w:rsidR="009921C1">
        <w:t>Bidder will</w:t>
      </w:r>
      <w:r w:rsidR="009921C1" w:rsidRPr="00D70B30">
        <w:t xml:space="preserve"> not use or derive any direct or indirect benefit </w:t>
      </w:r>
      <w:r w:rsidR="009921C1">
        <w:t>from any i</w:t>
      </w:r>
      <w:r w:rsidR="009921C1" w:rsidRPr="00D70B30">
        <w:t>nformation</w:t>
      </w:r>
      <w:r w:rsidR="009921C1">
        <w:t xml:space="preserve"> provided by the Board, </w:t>
      </w:r>
      <w:r w:rsidR="009921C1" w:rsidRPr="00D70B30">
        <w:t>or</w:t>
      </w:r>
      <w:r w:rsidR="009921C1">
        <w:t xml:space="preserve"> from</w:t>
      </w:r>
      <w:r w:rsidR="009921C1" w:rsidRPr="00D70B30">
        <w:t xml:space="preserve"> any </w:t>
      </w:r>
      <w:r w:rsidR="009921C1" w:rsidRPr="00D70B30">
        <w:rPr>
          <w:szCs w:val="20"/>
        </w:rPr>
        <w:t>part thereof</w:t>
      </w:r>
      <w:r w:rsidR="009921C1">
        <w:rPr>
          <w:szCs w:val="20"/>
        </w:rPr>
        <w:t>,</w:t>
      </w:r>
      <w:r w:rsidR="009921C1" w:rsidRPr="00D70B30">
        <w:rPr>
          <w:szCs w:val="20"/>
        </w:rPr>
        <w:t xml:space="preserve"> without the prior written consent of the Board</w:t>
      </w:r>
      <w:r w:rsidR="00B310F9">
        <w:rPr>
          <w:szCs w:val="20"/>
        </w:rPr>
        <w:t xml:space="preserve">; this prohibition will survive the termination of </w:t>
      </w:r>
      <w:r w:rsidR="00621C81">
        <w:rPr>
          <w:szCs w:val="20"/>
        </w:rPr>
        <w:t>this Agreement</w:t>
      </w:r>
      <w:r w:rsidR="009921C1" w:rsidRPr="00D70B30">
        <w:rPr>
          <w:szCs w:val="20"/>
        </w:rPr>
        <w:t>.</w:t>
      </w:r>
      <w:r w:rsidR="009921C1">
        <w:rPr>
          <w:szCs w:val="20"/>
        </w:rPr>
        <w:t xml:space="preserve">  </w:t>
      </w:r>
      <w:r w:rsidR="00411B3D">
        <w:t xml:space="preserve">Bidder </w:t>
      </w:r>
      <w:r w:rsidR="008D4D1D">
        <w:t xml:space="preserve">shall take reasonable steps to ensure that </w:t>
      </w:r>
      <w:r w:rsidR="002E57D5">
        <w:t>anyone</w:t>
      </w:r>
      <w:r w:rsidR="008D4D1D">
        <w:t xml:space="preserve"> to whom </w:t>
      </w:r>
      <w:r w:rsidR="002E57D5">
        <w:t xml:space="preserve">it provides </w:t>
      </w:r>
      <w:r w:rsidR="002031D7">
        <w:t xml:space="preserve">the </w:t>
      </w:r>
      <w:r w:rsidR="008D4D1D">
        <w:t xml:space="preserve">Confidential Information </w:t>
      </w:r>
      <w:r w:rsidR="002E57D5">
        <w:t>complies</w:t>
      </w:r>
      <w:r w:rsidR="008D4D1D">
        <w:t xml:space="preserve"> with the terms of this Agreement.  </w:t>
      </w:r>
    </w:p>
    <w:p w14:paraId="76BAFF3A" w14:textId="77777777" w:rsidR="00D35332" w:rsidRDefault="00D35332" w:rsidP="00D35332">
      <w:pPr>
        <w:pStyle w:val="ListParagraph"/>
      </w:pPr>
    </w:p>
    <w:p w14:paraId="1A2E4A47" w14:textId="77777777" w:rsidR="00D35332" w:rsidRPr="00D35332" w:rsidRDefault="006E5D96" w:rsidP="00D35332">
      <w:pPr>
        <w:pStyle w:val="Default"/>
        <w:keepLines/>
        <w:numPr>
          <w:ilvl w:val="0"/>
          <w:numId w:val="8"/>
        </w:numPr>
        <w:ind w:left="547" w:hanging="547"/>
        <w:rPr>
          <w:color w:val="auto"/>
        </w:rPr>
      </w:pPr>
      <w:r>
        <w:t>Each employee or subcontrac</w:t>
      </w:r>
      <w:r w:rsidRPr="00D35332">
        <w:rPr>
          <w:color w:val="auto"/>
        </w:rPr>
        <w:t xml:space="preserve">tor of </w:t>
      </w:r>
      <w:r w:rsidR="00015AAD" w:rsidRPr="00D35332">
        <w:rPr>
          <w:color w:val="auto"/>
        </w:rPr>
        <w:t>Bidder</w:t>
      </w:r>
      <w:r w:rsidRPr="00D35332">
        <w:rPr>
          <w:color w:val="auto"/>
        </w:rPr>
        <w:t xml:space="preserve"> </w:t>
      </w:r>
      <w:r>
        <w:t>identified as having a need to know the Confidential Information shall be required to execute an original of this A</w:t>
      </w:r>
      <w:r w:rsidR="00BD7369">
        <w:t>greement</w:t>
      </w:r>
      <w:r>
        <w:t xml:space="preserve"> and will be bound to uphold them to the extent applicable to the particular employee or subcontractor.  Each employee or subcontractor executing this </w:t>
      </w:r>
      <w:r w:rsidR="00BD7369">
        <w:t>Agreement</w:t>
      </w:r>
      <w:r>
        <w:t xml:space="preserve"> agrees not to use or derive any direct or indirect benefit from any information provided by the Board, or from any part thereof, without the prior written consent of the Board; this prohibition will survive the termination of this </w:t>
      </w:r>
      <w:r w:rsidR="00BD7369">
        <w:t>Agreement</w:t>
      </w:r>
      <w:r>
        <w:t xml:space="preserve">.  Prior to the Meeting, Presentation, or distribution of the Confidential Information, the </w:t>
      </w:r>
      <w:r w:rsidR="00015AAD">
        <w:t>Bidder</w:t>
      </w:r>
      <w:r>
        <w:t xml:space="preserve"> shall provide to the Board copies of all </w:t>
      </w:r>
      <w:r w:rsidR="00BD7369">
        <w:t xml:space="preserve">Agreement </w:t>
      </w:r>
      <w:r>
        <w:t xml:space="preserve">executed by </w:t>
      </w:r>
      <w:r w:rsidR="00015AAD">
        <w:t>Bidder</w:t>
      </w:r>
      <w:r>
        <w:t>’s employees and subcontractors, as well as a master list of the subcontractors, their respective functions, the reason for their need to know the Confidential Information, and a summary list of the Confidential Information to be provided to them.</w:t>
      </w:r>
    </w:p>
    <w:p w14:paraId="7CE44C5F" w14:textId="77777777" w:rsidR="00D35332" w:rsidRDefault="00D35332" w:rsidP="00D35332">
      <w:pPr>
        <w:pStyle w:val="ListParagraph"/>
      </w:pPr>
    </w:p>
    <w:p w14:paraId="497188A1" w14:textId="57420107" w:rsidR="006E5D96" w:rsidRPr="00D35332" w:rsidRDefault="00015AAD" w:rsidP="00D35332">
      <w:pPr>
        <w:pStyle w:val="Default"/>
        <w:keepLines/>
        <w:numPr>
          <w:ilvl w:val="0"/>
          <w:numId w:val="8"/>
        </w:numPr>
        <w:ind w:left="547" w:hanging="547"/>
        <w:rPr>
          <w:color w:val="auto"/>
        </w:rPr>
      </w:pPr>
      <w:r w:rsidRPr="00D35332">
        <w:t>Bidder</w:t>
      </w:r>
      <w:r w:rsidR="006E5D96" w:rsidRPr="00D35332">
        <w:t xml:space="preserve"> is prohibited from making any copies, scans, or duplicates of the Confidential Information provided by the Board, and from taking any pictures, video, or making any electronic recordings of any kind during any meetings or presentations with the Board where Confidential Information is discussed without prior written consent of the Board. </w:t>
      </w:r>
      <w:r w:rsidRPr="00D35332">
        <w:t>Bidder</w:t>
      </w:r>
      <w:r w:rsidR="006E5D96" w:rsidRPr="00D35332">
        <w:t xml:space="preserve"> shall not disclose Confidential Information, except as provided in Section 1</w:t>
      </w:r>
      <w:r w:rsidRPr="00D35332">
        <w:t>7</w:t>
      </w:r>
      <w:r w:rsidR="006E5D96" w:rsidRPr="00D35332">
        <w:t xml:space="preserve"> of this A</w:t>
      </w:r>
      <w:r w:rsidRPr="00D35332">
        <w:t>greement</w:t>
      </w:r>
      <w:r w:rsidR="006E5D96" w:rsidRPr="00D35332">
        <w:t>, without prior written consent of the Board.</w:t>
      </w:r>
    </w:p>
    <w:p w14:paraId="1FEA61B9" w14:textId="77777777" w:rsidR="00015AAD" w:rsidRPr="00015AAD" w:rsidRDefault="00015AAD" w:rsidP="6F17791E">
      <w:pPr>
        <w:rPr>
          <w:rFonts w:ascii="Arial" w:hAnsi="Arial" w:cs="Arial"/>
        </w:rPr>
      </w:pPr>
    </w:p>
    <w:p w14:paraId="214F943D" w14:textId="77777777" w:rsidR="006F07D8" w:rsidRPr="009921C1" w:rsidRDefault="00BC4556" w:rsidP="009921C1">
      <w:pPr>
        <w:pStyle w:val="Default"/>
        <w:numPr>
          <w:ilvl w:val="0"/>
          <w:numId w:val="8"/>
        </w:numPr>
        <w:ind w:left="540" w:hanging="540"/>
        <w:rPr>
          <w:color w:val="auto"/>
        </w:rPr>
      </w:pPr>
      <w:r w:rsidRPr="6F17791E">
        <w:rPr>
          <w:color w:val="auto"/>
        </w:rPr>
        <w:t>Bidder</w:t>
      </w:r>
      <w:r w:rsidR="003A47B5" w:rsidRPr="6F17791E">
        <w:rPr>
          <w:color w:val="auto"/>
        </w:rPr>
        <w:t xml:space="preserve"> </w:t>
      </w:r>
      <w:r w:rsidR="00C91AEC" w:rsidRPr="6F17791E">
        <w:rPr>
          <w:color w:val="auto"/>
        </w:rPr>
        <w:t xml:space="preserve">shall not be liable </w:t>
      </w:r>
      <w:r w:rsidR="006208FF" w:rsidRPr="6F17791E">
        <w:rPr>
          <w:color w:val="auto"/>
        </w:rPr>
        <w:t xml:space="preserve">to the Board </w:t>
      </w:r>
      <w:r w:rsidR="00C91AEC" w:rsidRPr="6F17791E">
        <w:rPr>
          <w:color w:val="auto"/>
        </w:rPr>
        <w:t xml:space="preserve">for disclosure of any </w:t>
      </w:r>
      <w:r w:rsidR="004E4E45" w:rsidRPr="6F17791E">
        <w:rPr>
          <w:color w:val="auto"/>
        </w:rPr>
        <w:t>information, including</w:t>
      </w:r>
      <w:r w:rsidR="001A2E9E" w:rsidRPr="6F17791E">
        <w:rPr>
          <w:color w:val="auto"/>
        </w:rPr>
        <w:t xml:space="preserve"> but not limited to</w:t>
      </w:r>
      <w:r w:rsidR="004E4E45" w:rsidRPr="6F17791E">
        <w:rPr>
          <w:color w:val="auto"/>
        </w:rPr>
        <w:t xml:space="preserve"> </w:t>
      </w:r>
      <w:r w:rsidR="00E27360" w:rsidRPr="6F17791E">
        <w:rPr>
          <w:color w:val="auto"/>
        </w:rPr>
        <w:t>Confidential</w:t>
      </w:r>
      <w:r w:rsidR="00C91AEC" w:rsidRPr="6F17791E">
        <w:rPr>
          <w:color w:val="auto"/>
        </w:rPr>
        <w:t xml:space="preserve"> </w:t>
      </w:r>
      <w:r w:rsidR="00E27360" w:rsidRPr="6F17791E">
        <w:rPr>
          <w:color w:val="auto"/>
        </w:rPr>
        <w:t>I</w:t>
      </w:r>
      <w:r w:rsidR="003A6624" w:rsidRPr="6F17791E">
        <w:rPr>
          <w:color w:val="auto"/>
        </w:rPr>
        <w:t>nformation</w:t>
      </w:r>
      <w:r w:rsidR="006868E8" w:rsidRPr="6F17791E">
        <w:rPr>
          <w:color w:val="auto"/>
        </w:rPr>
        <w:t>, if the information</w:t>
      </w:r>
      <w:r w:rsidR="00C91AEC" w:rsidRPr="6F17791E">
        <w:rPr>
          <w:color w:val="auto"/>
        </w:rPr>
        <w:t>:</w:t>
      </w:r>
    </w:p>
    <w:p w14:paraId="214F943E" w14:textId="77777777" w:rsidR="006F07D8" w:rsidRDefault="00C91AEC" w:rsidP="009C43EA">
      <w:pPr>
        <w:pStyle w:val="Default"/>
        <w:numPr>
          <w:ilvl w:val="1"/>
          <w:numId w:val="8"/>
        </w:numPr>
        <w:ind w:left="1080" w:hanging="540"/>
        <w:rPr>
          <w:color w:val="auto"/>
        </w:rPr>
      </w:pPr>
      <w:r w:rsidRPr="00D70B30">
        <w:rPr>
          <w:color w:val="auto"/>
        </w:rPr>
        <w:t>Was in the public domain at the time it was disclosed, or</w:t>
      </w:r>
      <w:r w:rsidR="00D70B30">
        <w:rPr>
          <w:color w:val="auto"/>
        </w:rPr>
        <w:t xml:space="preserve"> </w:t>
      </w:r>
    </w:p>
    <w:p w14:paraId="214F943F" w14:textId="77777777" w:rsidR="006F07D8" w:rsidRDefault="00C91AEC" w:rsidP="009C43EA">
      <w:pPr>
        <w:pStyle w:val="Default"/>
        <w:numPr>
          <w:ilvl w:val="1"/>
          <w:numId w:val="8"/>
        </w:numPr>
        <w:ind w:left="1080" w:hanging="540"/>
        <w:rPr>
          <w:color w:val="auto"/>
        </w:rPr>
      </w:pPr>
      <w:r w:rsidRPr="00D70B30">
        <w:rPr>
          <w:color w:val="auto"/>
        </w:rPr>
        <w:t>Becomes part of the public domain without breach of this Agreement, or</w:t>
      </w:r>
    </w:p>
    <w:p w14:paraId="214F9440" w14:textId="77777777" w:rsidR="008F7656" w:rsidRPr="00710FC3" w:rsidRDefault="008F7656" w:rsidP="009C43EA">
      <w:pPr>
        <w:pStyle w:val="Default"/>
        <w:numPr>
          <w:ilvl w:val="1"/>
          <w:numId w:val="8"/>
        </w:numPr>
        <w:tabs>
          <w:tab w:val="left" w:pos="540"/>
        </w:tabs>
        <w:ind w:left="1080" w:hanging="540"/>
        <w:rPr>
          <w:color w:val="auto"/>
        </w:rPr>
      </w:pPr>
      <w:r>
        <w:rPr>
          <w:color w:val="auto"/>
        </w:rPr>
        <w:t>Is obtained by Bidder from a third party that is lawfully in possession of such information and is not in violation of any contractual or legal obligation to the Board or other third party with respect to such information, or</w:t>
      </w:r>
    </w:p>
    <w:p w14:paraId="214F9441" w14:textId="77777777" w:rsidR="006F07D8" w:rsidRDefault="00C91AEC" w:rsidP="009C43EA">
      <w:pPr>
        <w:pStyle w:val="Default"/>
        <w:numPr>
          <w:ilvl w:val="1"/>
          <w:numId w:val="8"/>
        </w:numPr>
        <w:ind w:left="1080" w:hanging="540"/>
        <w:rPr>
          <w:color w:val="auto"/>
        </w:rPr>
      </w:pPr>
      <w:r w:rsidRPr="00D70B30">
        <w:rPr>
          <w:color w:val="auto"/>
        </w:rPr>
        <w:t>Is disclosed with the</w:t>
      </w:r>
      <w:r w:rsidR="003A6624">
        <w:rPr>
          <w:color w:val="auto"/>
        </w:rPr>
        <w:t xml:space="preserve"> prior</w:t>
      </w:r>
      <w:r w:rsidRPr="00D70B30">
        <w:rPr>
          <w:color w:val="auto"/>
        </w:rPr>
        <w:t xml:space="preserve"> written approval of the </w:t>
      </w:r>
      <w:r w:rsidR="001C0569" w:rsidRPr="00D70B30">
        <w:rPr>
          <w:color w:val="auto"/>
        </w:rPr>
        <w:t>Board</w:t>
      </w:r>
      <w:r w:rsidRPr="00D70B30">
        <w:rPr>
          <w:color w:val="auto"/>
        </w:rPr>
        <w:t>, or</w:t>
      </w:r>
      <w:r w:rsidR="00D70B30">
        <w:rPr>
          <w:color w:val="auto"/>
        </w:rPr>
        <w:t xml:space="preserve"> </w:t>
      </w:r>
    </w:p>
    <w:p w14:paraId="214F9442" w14:textId="77777777" w:rsidR="003A6624" w:rsidRDefault="00C91AEC" w:rsidP="009C43EA">
      <w:pPr>
        <w:pStyle w:val="Default"/>
        <w:numPr>
          <w:ilvl w:val="1"/>
          <w:numId w:val="8"/>
        </w:numPr>
        <w:ind w:left="1080" w:hanging="540"/>
        <w:rPr>
          <w:color w:val="auto"/>
        </w:rPr>
      </w:pPr>
      <w:r w:rsidRPr="00D70B30">
        <w:rPr>
          <w:color w:val="auto"/>
        </w:rPr>
        <w:t xml:space="preserve">Was independently developed by </w:t>
      </w:r>
      <w:r w:rsidR="00BC4556">
        <w:rPr>
          <w:color w:val="auto"/>
        </w:rPr>
        <w:t>Bidder</w:t>
      </w:r>
      <w:r w:rsidRPr="00D70B30">
        <w:rPr>
          <w:color w:val="auto"/>
        </w:rPr>
        <w:t>, or</w:t>
      </w:r>
      <w:r w:rsidR="00D70B30">
        <w:rPr>
          <w:color w:val="auto"/>
        </w:rPr>
        <w:t xml:space="preserve"> </w:t>
      </w:r>
    </w:p>
    <w:p w14:paraId="214F9443" w14:textId="77777777" w:rsidR="006F07D8" w:rsidRDefault="003A6624" w:rsidP="009C43EA">
      <w:pPr>
        <w:pStyle w:val="Default"/>
        <w:numPr>
          <w:ilvl w:val="1"/>
          <w:numId w:val="8"/>
        </w:numPr>
        <w:ind w:left="1080" w:hanging="540"/>
        <w:rPr>
          <w:color w:val="auto"/>
        </w:rPr>
      </w:pPr>
      <w:r>
        <w:rPr>
          <w:color w:val="auto"/>
        </w:rPr>
        <w:lastRenderedPageBreak/>
        <w:t>I</w:t>
      </w:r>
      <w:r w:rsidR="00C91AEC" w:rsidRPr="00D70B30">
        <w:rPr>
          <w:color w:val="auto"/>
        </w:rPr>
        <w:t>s disclosed pursuant to the provisions of a court order</w:t>
      </w:r>
      <w:r>
        <w:rPr>
          <w:color w:val="auto"/>
        </w:rPr>
        <w:t xml:space="preserve"> or subpoena, provided that the Board has had an opportunity to object or intervene in the matter</w:t>
      </w:r>
      <w:r w:rsidR="00C91AEC" w:rsidRPr="00D70B30">
        <w:rPr>
          <w:color w:val="auto"/>
        </w:rPr>
        <w:t>.</w:t>
      </w:r>
      <w:r w:rsidR="008B075B">
        <w:rPr>
          <w:color w:val="auto"/>
        </w:rPr>
        <w:br/>
      </w:r>
    </w:p>
    <w:p w14:paraId="214F9444" w14:textId="77777777" w:rsidR="006F07D8" w:rsidRDefault="00224E39" w:rsidP="009C43EA">
      <w:pPr>
        <w:pStyle w:val="Default"/>
        <w:numPr>
          <w:ilvl w:val="0"/>
          <w:numId w:val="8"/>
        </w:numPr>
        <w:ind w:left="540" w:hanging="540"/>
        <w:rPr>
          <w:color w:val="auto"/>
        </w:rPr>
      </w:pPr>
      <w:r w:rsidRPr="6F17791E">
        <w:rPr>
          <w:color w:val="auto"/>
        </w:rPr>
        <w:t>T</w:t>
      </w:r>
      <w:r w:rsidR="00C91AEC" w:rsidRPr="6F17791E">
        <w:rPr>
          <w:color w:val="auto"/>
        </w:rPr>
        <w:t xml:space="preserve">he provisions of this </w:t>
      </w:r>
      <w:r w:rsidR="008B075B" w:rsidRPr="6F17791E">
        <w:rPr>
          <w:color w:val="auto"/>
        </w:rPr>
        <w:t>Agreement</w:t>
      </w:r>
      <w:r w:rsidR="00C91AEC" w:rsidRPr="6F17791E">
        <w:rPr>
          <w:color w:val="auto"/>
        </w:rPr>
        <w:t xml:space="preserve"> shall supersede the provisions of any inconsistent </w:t>
      </w:r>
      <w:r w:rsidR="00092B9A" w:rsidRPr="6F17791E">
        <w:rPr>
          <w:color w:val="auto"/>
        </w:rPr>
        <w:t xml:space="preserve">language </w:t>
      </w:r>
      <w:r w:rsidR="00C91AEC" w:rsidRPr="6F17791E">
        <w:rPr>
          <w:color w:val="auto"/>
        </w:rPr>
        <w:t xml:space="preserve">that may be affixed to </w:t>
      </w:r>
      <w:r w:rsidR="00602D9E" w:rsidRPr="6F17791E">
        <w:rPr>
          <w:color w:val="auto"/>
        </w:rPr>
        <w:t xml:space="preserve">any information provided </w:t>
      </w:r>
      <w:r w:rsidR="00C91AEC" w:rsidRPr="6F17791E">
        <w:rPr>
          <w:color w:val="auto"/>
        </w:rPr>
        <w:t xml:space="preserve">by the </w:t>
      </w:r>
      <w:r w:rsidR="006B2508" w:rsidRPr="6F17791E">
        <w:rPr>
          <w:color w:val="auto"/>
        </w:rPr>
        <w:t>Board</w:t>
      </w:r>
      <w:r w:rsidR="00C91AEC" w:rsidRPr="6F17791E">
        <w:rPr>
          <w:color w:val="auto"/>
        </w:rPr>
        <w:t xml:space="preserve">, and the inconsistent provisions of any such </w:t>
      </w:r>
      <w:r w:rsidR="00092B9A" w:rsidRPr="6F17791E">
        <w:rPr>
          <w:color w:val="auto"/>
        </w:rPr>
        <w:t xml:space="preserve">language </w:t>
      </w:r>
      <w:r w:rsidR="00C91AEC" w:rsidRPr="6F17791E">
        <w:rPr>
          <w:color w:val="auto"/>
        </w:rPr>
        <w:t>shall be without any force or effect</w:t>
      </w:r>
      <w:r w:rsidR="00DB6632" w:rsidRPr="6F17791E">
        <w:rPr>
          <w:color w:val="auto"/>
        </w:rPr>
        <w:t xml:space="preserve"> during the term of this Agreement</w:t>
      </w:r>
      <w:r w:rsidR="00C91AEC" w:rsidRPr="6F17791E">
        <w:rPr>
          <w:color w:val="auto"/>
        </w:rPr>
        <w:t>.</w:t>
      </w:r>
      <w:r>
        <w:br/>
      </w:r>
    </w:p>
    <w:p w14:paraId="214F9445" w14:textId="1311DA6E" w:rsidR="006F07D8" w:rsidRDefault="00A13C39" w:rsidP="009C43EA">
      <w:pPr>
        <w:pStyle w:val="Default"/>
        <w:numPr>
          <w:ilvl w:val="0"/>
          <w:numId w:val="8"/>
        </w:numPr>
        <w:ind w:left="540" w:hanging="540"/>
        <w:rPr>
          <w:color w:val="auto"/>
        </w:rPr>
      </w:pPr>
      <w:r w:rsidRPr="6F17791E">
        <w:rPr>
          <w:color w:val="auto"/>
        </w:rPr>
        <w:t xml:space="preserve">Confidential Information </w:t>
      </w:r>
      <w:r w:rsidR="0063791F" w:rsidRPr="6F17791E">
        <w:rPr>
          <w:color w:val="auto"/>
        </w:rPr>
        <w:t xml:space="preserve">and any other information or materials </w:t>
      </w:r>
      <w:r w:rsidRPr="6F17791E">
        <w:rPr>
          <w:color w:val="auto"/>
        </w:rPr>
        <w:t xml:space="preserve">provided by the Board to </w:t>
      </w:r>
      <w:r w:rsidR="00BC4556" w:rsidRPr="6F17791E">
        <w:rPr>
          <w:color w:val="auto"/>
        </w:rPr>
        <w:t>Bidder</w:t>
      </w:r>
      <w:r w:rsidRPr="6F17791E">
        <w:rPr>
          <w:color w:val="auto"/>
        </w:rPr>
        <w:t xml:space="preserve"> shall be returned to the Board</w:t>
      </w:r>
      <w:r w:rsidR="00842BB0" w:rsidRPr="6F17791E">
        <w:rPr>
          <w:color w:val="auto"/>
        </w:rPr>
        <w:t xml:space="preserve">, or to </w:t>
      </w:r>
      <w:r w:rsidR="00094E3A" w:rsidRPr="6F17791E">
        <w:rPr>
          <w:color w:val="auto"/>
        </w:rPr>
        <w:t>the Board’s</w:t>
      </w:r>
      <w:r w:rsidR="00842BB0" w:rsidRPr="6F17791E">
        <w:rPr>
          <w:color w:val="auto"/>
        </w:rPr>
        <w:t xml:space="preserve"> contractor that supplied the information,</w:t>
      </w:r>
      <w:r w:rsidR="006D6C53" w:rsidRPr="6F17791E">
        <w:rPr>
          <w:color w:val="auto"/>
        </w:rPr>
        <w:t xml:space="preserve"> </w:t>
      </w:r>
      <w:r w:rsidR="0063791F" w:rsidRPr="6F17791E">
        <w:rPr>
          <w:color w:val="auto"/>
        </w:rPr>
        <w:t xml:space="preserve">(1) at such time as it is no longer required for the purposes </w:t>
      </w:r>
      <w:r w:rsidR="002C710F" w:rsidRPr="6F17791E">
        <w:rPr>
          <w:color w:val="auto"/>
        </w:rPr>
        <w:t>described in this Agreement</w:t>
      </w:r>
      <w:r w:rsidR="0063791F" w:rsidRPr="6F17791E">
        <w:rPr>
          <w:color w:val="auto"/>
        </w:rPr>
        <w:t xml:space="preserve"> or (2) </w:t>
      </w:r>
      <w:r w:rsidRPr="6F17791E">
        <w:rPr>
          <w:color w:val="auto"/>
        </w:rPr>
        <w:t xml:space="preserve">upon request </w:t>
      </w:r>
      <w:r w:rsidR="006D6C53" w:rsidRPr="6F17791E">
        <w:rPr>
          <w:color w:val="auto"/>
        </w:rPr>
        <w:t xml:space="preserve">of the Board </w:t>
      </w:r>
      <w:r w:rsidRPr="6F17791E">
        <w:rPr>
          <w:color w:val="auto"/>
        </w:rPr>
        <w:t>at any time</w:t>
      </w:r>
      <w:r w:rsidR="00C91AEC" w:rsidRPr="6F17791E">
        <w:rPr>
          <w:color w:val="auto"/>
        </w:rPr>
        <w:t>.</w:t>
      </w:r>
      <w:r w:rsidR="000C73EE">
        <w:t xml:space="preserve"> A form of the certification of deletion is attached as Appendix I.</w:t>
      </w:r>
      <w:r>
        <w:br/>
      </w:r>
      <w:r w:rsidR="00C91AEC" w:rsidRPr="6F17791E">
        <w:rPr>
          <w:color w:val="auto"/>
        </w:rPr>
        <w:t xml:space="preserve"> </w:t>
      </w:r>
      <w:r w:rsidRPr="6F17791E">
        <w:rPr>
          <w:color w:val="auto"/>
        </w:rPr>
        <w:t xml:space="preserve"> </w:t>
      </w:r>
    </w:p>
    <w:p w14:paraId="214F9446" w14:textId="77777777" w:rsidR="006F07D8" w:rsidRDefault="00C91AEC" w:rsidP="009C43EA">
      <w:pPr>
        <w:pStyle w:val="Default"/>
        <w:numPr>
          <w:ilvl w:val="0"/>
          <w:numId w:val="8"/>
        </w:numPr>
        <w:ind w:left="540" w:hanging="540"/>
        <w:rPr>
          <w:color w:val="auto"/>
        </w:rPr>
      </w:pPr>
      <w:r w:rsidRPr="6F17791E">
        <w:rPr>
          <w:color w:val="auto"/>
        </w:rPr>
        <w:t xml:space="preserve">If </w:t>
      </w:r>
      <w:r w:rsidR="00BC4556" w:rsidRPr="6F17791E">
        <w:rPr>
          <w:color w:val="auto"/>
        </w:rPr>
        <w:t>Bidder</w:t>
      </w:r>
      <w:r w:rsidR="003A47B5" w:rsidRPr="6F17791E">
        <w:rPr>
          <w:color w:val="auto"/>
        </w:rPr>
        <w:t xml:space="preserve"> </w:t>
      </w:r>
      <w:r w:rsidRPr="6F17791E">
        <w:rPr>
          <w:color w:val="auto"/>
        </w:rPr>
        <w:t>loses or makes unauthorized disclosure of</w:t>
      </w:r>
      <w:r w:rsidR="002F1E50" w:rsidRPr="6F17791E">
        <w:rPr>
          <w:color w:val="auto"/>
        </w:rPr>
        <w:t xml:space="preserve"> any of</w:t>
      </w:r>
      <w:r w:rsidRPr="6F17791E">
        <w:rPr>
          <w:color w:val="auto"/>
        </w:rPr>
        <w:t xml:space="preserve"> the </w:t>
      </w:r>
      <w:r w:rsidR="009D011A" w:rsidRPr="6F17791E">
        <w:rPr>
          <w:color w:val="auto"/>
        </w:rPr>
        <w:t xml:space="preserve">Board’s </w:t>
      </w:r>
      <w:r w:rsidRPr="6F17791E">
        <w:rPr>
          <w:color w:val="auto"/>
        </w:rPr>
        <w:t>information</w:t>
      </w:r>
      <w:r w:rsidR="002F1E50" w:rsidRPr="6F17791E">
        <w:rPr>
          <w:color w:val="auto"/>
        </w:rPr>
        <w:t xml:space="preserve"> protected by this Agreement</w:t>
      </w:r>
      <w:r w:rsidRPr="6F17791E">
        <w:rPr>
          <w:color w:val="auto"/>
        </w:rPr>
        <w:t xml:space="preserve">, it shall notify </w:t>
      </w:r>
      <w:r w:rsidR="009D011A" w:rsidRPr="6F17791E">
        <w:rPr>
          <w:color w:val="auto"/>
        </w:rPr>
        <w:t>the Board</w:t>
      </w:r>
      <w:r w:rsidRPr="6F17791E">
        <w:rPr>
          <w:color w:val="auto"/>
        </w:rPr>
        <w:t xml:space="preserve"> immediately and take all steps reasonable and necessary to retrieve the lost or improperly disclosed information.</w:t>
      </w:r>
      <w:r>
        <w:br/>
      </w:r>
    </w:p>
    <w:p w14:paraId="214F9447" w14:textId="77777777" w:rsidR="006F07D8" w:rsidRDefault="00C91AEC" w:rsidP="006B792A">
      <w:pPr>
        <w:pStyle w:val="Default"/>
        <w:keepLines/>
        <w:numPr>
          <w:ilvl w:val="0"/>
          <w:numId w:val="8"/>
        </w:numPr>
        <w:ind w:left="547" w:hanging="547"/>
        <w:rPr>
          <w:color w:val="auto"/>
        </w:rPr>
      </w:pPr>
      <w:r w:rsidRPr="6F17791E">
        <w:rPr>
          <w:color w:val="auto"/>
        </w:rPr>
        <w:t xml:space="preserve">The standard of care for protecting </w:t>
      </w:r>
      <w:r w:rsidR="00674F9B" w:rsidRPr="6F17791E">
        <w:rPr>
          <w:color w:val="auto"/>
        </w:rPr>
        <w:t>Board i</w:t>
      </w:r>
      <w:r w:rsidRPr="6F17791E">
        <w:rPr>
          <w:color w:val="auto"/>
        </w:rPr>
        <w:t xml:space="preserve">nformation </w:t>
      </w:r>
      <w:r w:rsidR="00674F9B" w:rsidRPr="6F17791E">
        <w:rPr>
          <w:color w:val="auto"/>
        </w:rPr>
        <w:t>provided to</w:t>
      </w:r>
      <w:r w:rsidRPr="6F17791E">
        <w:rPr>
          <w:color w:val="auto"/>
        </w:rPr>
        <w:t xml:space="preserve"> </w:t>
      </w:r>
      <w:r w:rsidR="00BC4556" w:rsidRPr="6F17791E">
        <w:rPr>
          <w:color w:val="auto"/>
        </w:rPr>
        <w:t>Bidder</w:t>
      </w:r>
      <w:r w:rsidR="003245E8" w:rsidRPr="6F17791E">
        <w:rPr>
          <w:color w:val="auto"/>
        </w:rPr>
        <w:t xml:space="preserve"> </w:t>
      </w:r>
      <w:r w:rsidRPr="6F17791E">
        <w:rPr>
          <w:color w:val="auto"/>
        </w:rPr>
        <w:t>will be</w:t>
      </w:r>
      <w:r w:rsidR="00F35835" w:rsidRPr="6F17791E">
        <w:rPr>
          <w:color w:val="auto"/>
        </w:rPr>
        <w:t xml:space="preserve"> </w:t>
      </w:r>
      <w:r w:rsidR="001B600F" w:rsidRPr="6F17791E">
        <w:rPr>
          <w:color w:val="auto"/>
        </w:rPr>
        <w:t>at least</w:t>
      </w:r>
      <w:r w:rsidRPr="6F17791E">
        <w:rPr>
          <w:color w:val="auto"/>
        </w:rPr>
        <w:t xml:space="preserve"> that degree of care </w:t>
      </w:r>
      <w:r w:rsidR="00BC4556" w:rsidRPr="6F17791E">
        <w:rPr>
          <w:color w:val="auto"/>
        </w:rPr>
        <w:t>Bidder</w:t>
      </w:r>
      <w:r w:rsidR="003245E8" w:rsidRPr="6F17791E">
        <w:rPr>
          <w:color w:val="auto"/>
        </w:rPr>
        <w:t xml:space="preserve"> </w:t>
      </w:r>
      <w:r w:rsidRPr="6F17791E">
        <w:rPr>
          <w:color w:val="auto"/>
        </w:rPr>
        <w:t>uses to prevent disclosure, publication or dissemination of its own proprietary information</w:t>
      </w:r>
      <w:r w:rsidR="001B600F" w:rsidRPr="6F17791E">
        <w:rPr>
          <w:color w:val="auto"/>
        </w:rPr>
        <w:t>,</w:t>
      </w:r>
      <w:r w:rsidR="00F35835" w:rsidRPr="6F17791E">
        <w:rPr>
          <w:color w:val="auto"/>
        </w:rPr>
        <w:t xml:space="preserve"> provided </w:t>
      </w:r>
      <w:r w:rsidR="001B600F" w:rsidRPr="6F17791E">
        <w:rPr>
          <w:color w:val="auto"/>
        </w:rPr>
        <w:t>that</w:t>
      </w:r>
      <w:r w:rsidR="00F35835" w:rsidRPr="6F17791E">
        <w:rPr>
          <w:color w:val="auto"/>
        </w:rPr>
        <w:t xml:space="preserve"> degree of care is at least reasonable</w:t>
      </w:r>
      <w:r w:rsidRPr="6F17791E">
        <w:rPr>
          <w:color w:val="auto"/>
        </w:rPr>
        <w:t>.</w:t>
      </w:r>
      <w:r>
        <w:br/>
      </w:r>
    </w:p>
    <w:p w14:paraId="214F9448" w14:textId="77777777" w:rsidR="00A619FD" w:rsidRDefault="00BC4556" w:rsidP="009C43EA">
      <w:pPr>
        <w:pStyle w:val="Default"/>
        <w:numPr>
          <w:ilvl w:val="0"/>
          <w:numId w:val="8"/>
        </w:numPr>
        <w:ind w:left="540" w:hanging="540"/>
        <w:rPr>
          <w:color w:val="auto"/>
        </w:rPr>
      </w:pPr>
      <w:r w:rsidRPr="6F17791E">
        <w:rPr>
          <w:color w:val="auto"/>
        </w:rPr>
        <w:t>Bidder</w:t>
      </w:r>
      <w:r w:rsidR="003245E8" w:rsidRPr="6F17791E">
        <w:rPr>
          <w:color w:val="auto"/>
        </w:rPr>
        <w:t xml:space="preserve"> </w:t>
      </w:r>
      <w:r w:rsidR="00C91AEC" w:rsidRPr="6F17791E">
        <w:rPr>
          <w:color w:val="auto"/>
        </w:rPr>
        <w:t>shall</w:t>
      </w:r>
      <w:r w:rsidR="003139DA" w:rsidRPr="6F17791E">
        <w:rPr>
          <w:color w:val="auto"/>
        </w:rPr>
        <w:t xml:space="preserve"> not</w:t>
      </w:r>
      <w:r w:rsidR="00C91AEC" w:rsidRPr="6F17791E">
        <w:rPr>
          <w:color w:val="auto"/>
        </w:rPr>
        <w:t xml:space="preserve"> be liable </w:t>
      </w:r>
      <w:r w:rsidR="00FE5F20" w:rsidRPr="6F17791E">
        <w:rPr>
          <w:color w:val="auto"/>
        </w:rPr>
        <w:t xml:space="preserve">to the Board </w:t>
      </w:r>
      <w:r w:rsidR="00C91AEC" w:rsidRPr="6F17791E">
        <w:rPr>
          <w:color w:val="auto"/>
        </w:rPr>
        <w:t xml:space="preserve">for the inadvertent or accidental disclosure of </w:t>
      </w:r>
      <w:r w:rsidR="007E4A5D" w:rsidRPr="6F17791E">
        <w:rPr>
          <w:color w:val="auto"/>
        </w:rPr>
        <w:t xml:space="preserve">any of the Board’s information protected by this Agreement </w:t>
      </w:r>
      <w:r w:rsidR="00C91AEC" w:rsidRPr="6F17791E">
        <w:rPr>
          <w:color w:val="auto"/>
        </w:rPr>
        <w:t xml:space="preserve">if such disclosure occurs despite the exercise of </w:t>
      </w:r>
      <w:r w:rsidR="00F35835" w:rsidRPr="6F17791E">
        <w:rPr>
          <w:color w:val="auto"/>
        </w:rPr>
        <w:t xml:space="preserve">at least </w:t>
      </w:r>
      <w:r w:rsidR="00C91AEC" w:rsidRPr="6F17791E">
        <w:rPr>
          <w:color w:val="auto"/>
        </w:rPr>
        <w:t xml:space="preserve">the same degree of care as </w:t>
      </w:r>
      <w:r w:rsidRPr="6F17791E">
        <w:rPr>
          <w:color w:val="auto"/>
        </w:rPr>
        <w:t>Bidder</w:t>
      </w:r>
      <w:r w:rsidR="003245E8" w:rsidRPr="6F17791E">
        <w:rPr>
          <w:color w:val="auto"/>
        </w:rPr>
        <w:t xml:space="preserve"> </w:t>
      </w:r>
      <w:r w:rsidR="00C91AEC" w:rsidRPr="6F17791E">
        <w:rPr>
          <w:color w:val="auto"/>
        </w:rPr>
        <w:t xml:space="preserve">normally takes to </w:t>
      </w:r>
      <w:r w:rsidR="00124774" w:rsidRPr="6F17791E">
        <w:rPr>
          <w:color w:val="auto"/>
        </w:rPr>
        <w:t xml:space="preserve">protect </w:t>
      </w:r>
      <w:r w:rsidR="00C91AEC" w:rsidRPr="6F17791E">
        <w:rPr>
          <w:color w:val="auto"/>
        </w:rPr>
        <w:t xml:space="preserve">its own </w:t>
      </w:r>
      <w:r w:rsidR="00C365DD" w:rsidRPr="6F17791E">
        <w:rPr>
          <w:color w:val="auto"/>
        </w:rPr>
        <w:t>proprietary</w:t>
      </w:r>
      <w:r w:rsidR="00C91AEC" w:rsidRPr="6F17791E">
        <w:rPr>
          <w:color w:val="auto"/>
        </w:rPr>
        <w:t xml:space="preserve"> information</w:t>
      </w:r>
      <w:r w:rsidR="001B600F" w:rsidRPr="6F17791E">
        <w:rPr>
          <w:color w:val="auto"/>
        </w:rPr>
        <w:t>,</w:t>
      </w:r>
      <w:r w:rsidR="00F35835" w:rsidRPr="6F17791E">
        <w:rPr>
          <w:color w:val="auto"/>
        </w:rPr>
        <w:t xml:space="preserve"> provided </w:t>
      </w:r>
      <w:r w:rsidR="001B600F" w:rsidRPr="6F17791E">
        <w:rPr>
          <w:color w:val="auto"/>
        </w:rPr>
        <w:t>that</w:t>
      </w:r>
      <w:r w:rsidR="00F35835" w:rsidRPr="6F17791E">
        <w:rPr>
          <w:color w:val="auto"/>
        </w:rPr>
        <w:t xml:space="preserve"> degree of care is at least reasonable</w:t>
      </w:r>
      <w:r w:rsidR="00C91AEC" w:rsidRPr="6F17791E">
        <w:rPr>
          <w:color w:val="auto"/>
        </w:rPr>
        <w:t>.</w:t>
      </w:r>
    </w:p>
    <w:p w14:paraId="214F9449" w14:textId="77777777" w:rsidR="008A2FFB" w:rsidRDefault="008A2FFB" w:rsidP="009C43EA">
      <w:pPr>
        <w:pStyle w:val="Default"/>
        <w:tabs>
          <w:tab w:val="left" w:pos="540"/>
        </w:tabs>
        <w:ind w:left="540"/>
        <w:rPr>
          <w:color w:val="auto"/>
        </w:rPr>
      </w:pPr>
    </w:p>
    <w:p w14:paraId="214F944A" w14:textId="77777777" w:rsidR="00A619FD" w:rsidRPr="00710FC3" w:rsidRDefault="00A619FD" w:rsidP="00F13886">
      <w:pPr>
        <w:pStyle w:val="Default"/>
        <w:numPr>
          <w:ilvl w:val="0"/>
          <w:numId w:val="8"/>
        </w:numPr>
        <w:tabs>
          <w:tab w:val="left" w:pos="540"/>
        </w:tabs>
        <w:ind w:left="540" w:hanging="540"/>
        <w:rPr>
          <w:color w:val="auto"/>
        </w:rPr>
      </w:pPr>
      <w:r w:rsidRPr="6F17791E">
        <w:rPr>
          <w:color w:val="auto"/>
        </w:rPr>
        <w:t xml:space="preserve">If </w:t>
      </w:r>
      <w:r w:rsidR="00493CD7" w:rsidRPr="6F17791E">
        <w:rPr>
          <w:color w:val="auto"/>
        </w:rPr>
        <w:t>Bidder</w:t>
      </w:r>
      <w:r w:rsidR="00C31789" w:rsidRPr="6F17791E">
        <w:rPr>
          <w:color w:val="auto"/>
        </w:rPr>
        <w:t xml:space="preserve"> </w:t>
      </w:r>
      <w:r w:rsidRPr="6F17791E">
        <w:rPr>
          <w:color w:val="auto"/>
        </w:rPr>
        <w:t xml:space="preserve">receives a request by a third party, under the Colorado Open Records Act </w:t>
      </w:r>
      <w:r w:rsidR="000748AA" w:rsidRPr="6F17791E">
        <w:rPr>
          <w:color w:val="auto"/>
        </w:rPr>
        <w:t>(</w:t>
      </w:r>
      <w:r w:rsidR="000748AA">
        <w:t>C.R.S. § 24-72-201 et. seq.</w:t>
      </w:r>
      <w:r w:rsidR="000748AA" w:rsidRPr="6F17791E">
        <w:rPr>
          <w:color w:val="auto"/>
        </w:rPr>
        <w:t xml:space="preserve">) </w:t>
      </w:r>
      <w:r w:rsidRPr="6F17791E">
        <w:rPr>
          <w:color w:val="auto"/>
        </w:rPr>
        <w:t xml:space="preserve">or otherwise, to provide any information it has received pursuant to </w:t>
      </w:r>
      <w:r w:rsidR="00E81650" w:rsidRPr="6F17791E">
        <w:rPr>
          <w:color w:val="auto"/>
        </w:rPr>
        <w:t>this</w:t>
      </w:r>
      <w:r w:rsidRPr="6F17791E">
        <w:rPr>
          <w:color w:val="auto"/>
        </w:rPr>
        <w:t xml:space="preserve"> Agreement, it shall treat all such information as confidential or otherwise protected from disclosure, unless it is permitted to be disclosed under </w:t>
      </w:r>
      <w:r w:rsidR="00E81650" w:rsidRPr="6F17791E">
        <w:rPr>
          <w:color w:val="auto"/>
        </w:rPr>
        <w:t>this Agreement</w:t>
      </w:r>
      <w:r w:rsidRPr="6F17791E">
        <w:rPr>
          <w:color w:val="auto"/>
        </w:rPr>
        <w:t xml:space="preserve">.  In the event of such a request, </w:t>
      </w:r>
      <w:r w:rsidR="00493CD7" w:rsidRPr="6F17791E">
        <w:rPr>
          <w:color w:val="auto"/>
        </w:rPr>
        <w:t>Bidder</w:t>
      </w:r>
      <w:r w:rsidR="00C31789" w:rsidRPr="6F17791E">
        <w:rPr>
          <w:color w:val="auto"/>
        </w:rPr>
        <w:t xml:space="preserve"> </w:t>
      </w:r>
      <w:r w:rsidRPr="6F17791E">
        <w:rPr>
          <w:color w:val="auto"/>
        </w:rPr>
        <w:t xml:space="preserve">shall notify the </w:t>
      </w:r>
      <w:r w:rsidR="0014423F" w:rsidRPr="6F17791E">
        <w:rPr>
          <w:color w:val="auto"/>
        </w:rPr>
        <w:t>Board</w:t>
      </w:r>
      <w:r w:rsidR="00C31789" w:rsidRPr="6F17791E">
        <w:rPr>
          <w:color w:val="auto"/>
        </w:rPr>
        <w:t xml:space="preserve"> </w:t>
      </w:r>
      <w:r w:rsidRPr="6F17791E">
        <w:rPr>
          <w:color w:val="auto"/>
        </w:rPr>
        <w:t xml:space="preserve">in writing as soon as reasonably possible.  </w:t>
      </w:r>
      <w:r>
        <w:br/>
      </w:r>
    </w:p>
    <w:p w14:paraId="214F944B" w14:textId="77777777" w:rsidR="006F07D8" w:rsidRPr="00A619FD" w:rsidRDefault="00C91AEC" w:rsidP="009C43EA">
      <w:pPr>
        <w:pStyle w:val="Default"/>
        <w:keepLines/>
        <w:numPr>
          <w:ilvl w:val="0"/>
          <w:numId w:val="8"/>
        </w:numPr>
        <w:ind w:left="547" w:hanging="547"/>
        <w:rPr>
          <w:color w:val="auto"/>
        </w:rPr>
      </w:pPr>
      <w:r w:rsidRPr="6F17791E">
        <w:rPr>
          <w:color w:val="auto"/>
        </w:rPr>
        <w:t>I</w:t>
      </w:r>
      <w:r w:rsidR="00736F7B" w:rsidRPr="6F17791E">
        <w:rPr>
          <w:color w:val="auto"/>
        </w:rPr>
        <w:t xml:space="preserve">n providing any information </w:t>
      </w:r>
      <w:r w:rsidRPr="6F17791E">
        <w:rPr>
          <w:color w:val="auto"/>
        </w:rPr>
        <w:t>under</w:t>
      </w:r>
      <w:r w:rsidR="00736F7B" w:rsidRPr="6F17791E">
        <w:rPr>
          <w:color w:val="auto"/>
        </w:rPr>
        <w:t xml:space="preserve"> this Agreement</w:t>
      </w:r>
      <w:r w:rsidRPr="6F17791E">
        <w:rPr>
          <w:color w:val="auto"/>
        </w:rPr>
        <w:t xml:space="preserve">, </w:t>
      </w:r>
      <w:r w:rsidR="00251C86" w:rsidRPr="6F17791E">
        <w:rPr>
          <w:color w:val="auto"/>
        </w:rPr>
        <w:t>the Board</w:t>
      </w:r>
      <w:r w:rsidRPr="6F17791E">
        <w:rPr>
          <w:color w:val="auto"/>
        </w:rPr>
        <w:t xml:space="preserve"> makes no</w:t>
      </w:r>
      <w:r w:rsidR="003118B0" w:rsidRPr="6F17791E">
        <w:rPr>
          <w:color w:val="auto"/>
        </w:rPr>
        <w:t xml:space="preserve"> warranty or</w:t>
      </w:r>
      <w:r w:rsidRPr="6F17791E">
        <w:rPr>
          <w:color w:val="auto"/>
        </w:rPr>
        <w:t xml:space="preserve"> representations, either express or implied, as to the information’s adequacy, sufficiency, or freedom from defect of any kind, including freedom from any patent infringement that may result from the use of such information, nor shall </w:t>
      </w:r>
      <w:r w:rsidR="001B2AAC" w:rsidRPr="6F17791E">
        <w:rPr>
          <w:color w:val="auto"/>
        </w:rPr>
        <w:t>the Board</w:t>
      </w:r>
      <w:r w:rsidRPr="6F17791E">
        <w:rPr>
          <w:color w:val="auto"/>
        </w:rPr>
        <w:t xml:space="preserve"> incur any liability or obligation whatsoeve</w:t>
      </w:r>
      <w:r w:rsidR="004426BE" w:rsidRPr="6F17791E">
        <w:rPr>
          <w:color w:val="auto"/>
        </w:rPr>
        <w:t>r by reason of providing such information.</w:t>
      </w:r>
      <w:r>
        <w:br/>
      </w:r>
    </w:p>
    <w:p w14:paraId="214F944C" w14:textId="77777777" w:rsidR="008A2FFB" w:rsidRDefault="00C91AEC" w:rsidP="009C43EA">
      <w:pPr>
        <w:pStyle w:val="Default"/>
        <w:keepLines/>
        <w:numPr>
          <w:ilvl w:val="0"/>
          <w:numId w:val="8"/>
        </w:numPr>
        <w:ind w:left="547" w:hanging="547"/>
        <w:rPr>
          <w:color w:val="auto"/>
        </w:rPr>
      </w:pPr>
      <w:r w:rsidRPr="6F17791E">
        <w:rPr>
          <w:color w:val="auto"/>
        </w:rPr>
        <w:t xml:space="preserve">This Agreement contains the entire agreement relative to the protection of information to be </w:t>
      </w:r>
      <w:r w:rsidR="00E776EB" w:rsidRPr="6F17791E">
        <w:rPr>
          <w:color w:val="auto"/>
        </w:rPr>
        <w:t>provided by</w:t>
      </w:r>
      <w:r w:rsidR="0056427F" w:rsidRPr="6F17791E">
        <w:rPr>
          <w:color w:val="auto"/>
        </w:rPr>
        <w:t xml:space="preserve"> the Board </w:t>
      </w:r>
      <w:r w:rsidR="0057458C" w:rsidRPr="6F17791E">
        <w:rPr>
          <w:color w:val="auto"/>
        </w:rPr>
        <w:t xml:space="preserve">for </w:t>
      </w:r>
      <w:r w:rsidR="00E776EB" w:rsidRPr="6F17791E">
        <w:rPr>
          <w:color w:val="auto"/>
        </w:rPr>
        <w:t xml:space="preserve">the </w:t>
      </w:r>
      <w:r w:rsidR="0057458C" w:rsidRPr="6F17791E">
        <w:rPr>
          <w:color w:val="auto"/>
        </w:rPr>
        <w:t xml:space="preserve">purposes </w:t>
      </w:r>
      <w:r w:rsidR="00E776EB" w:rsidRPr="6F17791E">
        <w:rPr>
          <w:color w:val="auto"/>
        </w:rPr>
        <w:t>described in</w:t>
      </w:r>
      <w:r w:rsidR="0057458C" w:rsidRPr="6F17791E">
        <w:rPr>
          <w:color w:val="auto"/>
        </w:rPr>
        <w:t xml:space="preserve"> </w:t>
      </w:r>
      <w:r w:rsidR="00CA05AF" w:rsidRPr="6F17791E">
        <w:rPr>
          <w:color w:val="auto"/>
        </w:rPr>
        <w:t>this Agreement</w:t>
      </w:r>
      <w:r w:rsidRPr="6F17791E">
        <w:rPr>
          <w:color w:val="auto"/>
        </w:rPr>
        <w:t xml:space="preserve"> and supersedes all </w:t>
      </w:r>
      <w:r w:rsidR="008C5366" w:rsidRPr="6F17791E">
        <w:rPr>
          <w:color w:val="auto"/>
        </w:rPr>
        <w:t xml:space="preserve">inconsistent </w:t>
      </w:r>
      <w:r w:rsidRPr="6F17791E">
        <w:rPr>
          <w:color w:val="auto"/>
        </w:rPr>
        <w:t>prior or contemporaneous oral or written understandings and agreements regarding this issue.</w:t>
      </w:r>
      <w:r w:rsidR="00922E8A" w:rsidRPr="6F17791E">
        <w:rPr>
          <w:color w:val="auto"/>
        </w:rPr>
        <w:t xml:space="preserve"> </w:t>
      </w:r>
      <w:r w:rsidRPr="6F17791E">
        <w:rPr>
          <w:color w:val="auto"/>
        </w:rPr>
        <w:t xml:space="preserve"> This Agreement shall not be modified or amended, except </w:t>
      </w:r>
      <w:r w:rsidR="0057458C" w:rsidRPr="6F17791E">
        <w:rPr>
          <w:color w:val="auto"/>
        </w:rPr>
        <w:t>by an amendment</w:t>
      </w:r>
      <w:r w:rsidRPr="6F17791E">
        <w:rPr>
          <w:color w:val="auto"/>
        </w:rPr>
        <w:t xml:space="preserve"> executed by the </w:t>
      </w:r>
      <w:r w:rsidR="00202B67" w:rsidRPr="6F17791E">
        <w:rPr>
          <w:color w:val="auto"/>
        </w:rPr>
        <w:t xml:space="preserve">Board and </w:t>
      </w:r>
      <w:r w:rsidR="00BC4556" w:rsidRPr="6F17791E">
        <w:rPr>
          <w:color w:val="auto"/>
        </w:rPr>
        <w:t>Bidder</w:t>
      </w:r>
      <w:r w:rsidRPr="6F17791E">
        <w:rPr>
          <w:color w:val="auto"/>
        </w:rPr>
        <w:t>.</w:t>
      </w:r>
      <w:r w:rsidR="00D70B30" w:rsidRPr="6F17791E">
        <w:rPr>
          <w:color w:val="auto"/>
        </w:rPr>
        <w:t xml:space="preserve"> </w:t>
      </w:r>
      <w:r>
        <w:br/>
      </w:r>
    </w:p>
    <w:p w14:paraId="214F944D" w14:textId="77777777" w:rsidR="008A2FFB" w:rsidRDefault="00C91AEC" w:rsidP="009C43EA">
      <w:pPr>
        <w:pStyle w:val="Default"/>
        <w:keepLines/>
        <w:numPr>
          <w:ilvl w:val="0"/>
          <w:numId w:val="8"/>
        </w:numPr>
        <w:ind w:left="547" w:hanging="547"/>
        <w:rPr>
          <w:color w:val="auto"/>
        </w:rPr>
      </w:pPr>
      <w:r w:rsidRPr="6F17791E">
        <w:rPr>
          <w:color w:val="auto"/>
        </w:rPr>
        <w:lastRenderedPageBreak/>
        <w:t xml:space="preserve">Nothing contained in this Agreement, by express grant, implication, estoppel or otherwise, </w:t>
      </w:r>
      <w:r w:rsidR="00690631" w:rsidRPr="6F17791E">
        <w:rPr>
          <w:color w:val="auto"/>
        </w:rPr>
        <w:t xml:space="preserve">shall </w:t>
      </w:r>
      <w:r w:rsidRPr="6F17791E">
        <w:rPr>
          <w:color w:val="auto"/>
        </w:rPr>
        <w:t xml:space="preserve">create in </w:t>
      </w:r>
      <w:r w:rsidR="00BC4556" w:rsidRPr="6F17791E">
        <w:rPr>
          <w:color w:val="auto"/>
        </w:rPr>
        <w:t>Bidder</w:t>
      </w:r>
      <w:r w:rsidR="003245E8" w:rsidRPr="6F17791E">
        <w:rPr>
          <w:color w:val="auto"/>
        </w:rPr>
        <w:t xml:space="preserve"> </w:t>
      </w:r>
      <w:r w:rsidRPr="6F17791E">
        <w:rPr>
          <w:color w:val="auto"/>
        </w:rPr>
        <w:t xml:space="preserve">any </w:t>
      </w:r>
      <w:r w:rsidR="002D550E" w:rsidRPr="6F17791E">
        <w:rPr>
          <w:color w:val="auto"/>
        </w:rPr>
        <w:t xml:space="preserve">ownership, </w:t>
      </w:r>
      <w:r w:rsidRPr="6F17791E">
        <w:rPr>
          <w:color w:val="auto"/>
        </w:rPr>
        <w:t xml:space="preserve">right, title, interest, or license in or to the </w:t>
      </w:r>
      <w:r w:rsidR="002D550E" w:rsidRPr="6F17791E">
        <w:rPr>
          <w:color w:val="auto"/>
        </w:rPr>
        <w:t xml:space="preserve">documents, information, </w:t>
      </w:r>
      <w:r w:rsidRPr="6F17791E">
        <w:rPr>
          <w:color w:val="auto"/>
        </w:rPr>
        <w:t xml:space="preserve">inventions, patents, technical data, computer software, or software documentation of the </w:t>
      </w:r>
      <w:r w:rsidR="001B6722" w:rsidRPr="6F17791E">
        <w:rPr>
          <w:color w:val="auto"/>
        </w:rPr>
        <w:t>Board</w:t>
      </w:r>
      <w:r w:rsidRPr="6F17791E">
        <w:rPr>
          <w:color w:val="auto"/>
        </w:rPr>
        <w:t>.</w:t>
      </w:r>
      <w:r w:rsidR="002D550E" w:rsidRPr="6F17791E">
        <w:rPr>
          <w:color w:val="auto"/>
        </w:rPr>
        <w:t xml:space="preserve"> </w:t>
      </w:r>
    </w:p>
    <w:p w14:paraId="214F944E" w14:textId="77777777" w:rsidR="008A2FFB" w:rsidRDefault="008A2FFB" w:rsidP="009C43EA">
      <w:pPr>
        <w:pStyle w:val="Default"/>
        <w:keepLines/>
        <w:ind w:left="547"/>
        <w:rPr>
          <w:color w:val="auto"/>
        </w:rPr>
      </w:pPr>
    </w:p>
    <w:p w14:paraId="214F944F" w14:textId="77777777" w:rsidR="00AD1DF5" w:rsidRDefault="003118B0" w:rsidP="009C43EA">
      <w:pPr>
        <w:pStyle w:val="Default"/>
        <w:keepLines/>
        <w:numPr>
          <w:ilvl w:val="0"/>
          <w:numId w:val="8"/>
        </w:numPr>
        <w:ind w:left="547" w:hanging="547"/>
        <w:rPr>
          <w:color w:val="auto"/>
        </w:rPr>
      </w:pPr>
      <w:r w:rsidRPr="6F17791E">
        <w:rPr>
          <w:color w:val="auto"/>
        </w:rPr>
        <w:t xml:space="preserve">Notwithstanding that the Board may </w:t>
      </w:r>
      <w:r w:rsidR="00983DAA" w:rsidRPr="6F17791E">
        <w:rPr>
          <w:color w:val="auto"/>
        </w:rPr>
        <w:t xml:space="preserve">provide </w:t>
      </w:r>
      <w:r w:rsidR="00EF4372" w:rsidRPr="6F17791E">
        <w:rPr>
          <w:color w:val="auto"/>
        </w:rPr>
        <w:t xml:space="preserve">information for the purposes </w:t>
      </w:r>
      <w:r w:rsidR="00983DAA" w:rsidRPr="6F17791E">
        <w:rPr>
          <w:color w:val="auto"/>
        </w:rPr>
        <w:t xml:space="preserve">described in </w:t>
      </w:r>
      <w:r w:rsidR="00EF4372" w:rsidRPr="6F17791E">
        <w:rPr>
          <w:color w:val="auto"/>
        </w:rPr>
        <w:t>this Agreement</w:t>
      </w:r>
      <w:r w:rsidRPr="6F17791E">
        <w:rPr>
          <w:color w:val="auto"/>
        </w:rPr>
        <w:t xml:space="preserve">, </w:t>
      </w:r>
      <w:r w:rsidR="00002D43" w:rsidRPr="6F17791E">
        <w:rPr>
          <w:color w:val="auto"/>
        </w:rPr>
        <w:t>the Board does not</w:t>
      </w:r>
      <w:r w:rsidRPr="6F17791E">
        <w:rPr>
          <w:color w:val="auto"/>
        </w:rPr>
        <w:t xml:space="preserve"> waive any claim that the information it provides is privileged, proprietary, and/or confidential.</w:t>
      </w:r>
      <w:r>
        <w:br/>
      </w:r>
    </w:p>
    <w:p w14:paraId="214F9450" w14:textId="77777777" w:rsidR="006F07D8" w:rsidRDefault="00C91AEC" w:rsidP="009C43EA">
      <w:pPr>
        <w:pStyle w:val="Default"/>
        <w:numPr>
          <w:ilvl w:val="0"/>
          <w:numId w:val="8"/>
        </w:numPr>
        <w:ind w:left="540" w:hanging="540"/>
        <w:rPr>
          <w:color w:val="auto"/>
        </w:rPr>
      </w:pPr>
      <w:r w:rsidRPr="6F17791E">
        <w:rPr>
          <w:color w:val="auto"/>
        </w:rPr>
        <w:t>Nothing contained in this Agreement shall grant to</w:t>
      </w:r>
      <w:r w:rsidR="00900205" w:rsidRPr="6F17791E">
        <w:rPr>
          <w:color w:val="auto"/>
        </w:rPr>
        <w:t xml:space="preserve"> </w:t>
      </w:r>
      <w:r w:rsidR="00BC4556" w:rsidRPr="6F17791E">
        <w:rPr>
          <w:color w:val="auto"/>
        </w:rPr>
        <w:t>Bidder</w:t>
      </w:r>
      <w:r w:rsidR="003245E8" w:rsidRPr="6F17791E">
        <w:rPr>
          <w:color w:val="auto"/>
        </w:rPr>
        <w:t xml:space="preserve"> </w:t>
      </w:r>
      <w:r w:rsidRPr="6F17791E">
        <w:rPr>
          <w:color w:val="auto"/>
        </w:rPr>
        <w:t xml:space="preserve">the right to make commitments of any kind for or on behalf of </w:t>
      </w:r>
      <w:r w:rsidR="00900205" w:rsidRPr="6F17791E">
        <w:rPr>
          <w:color w:val="auto"/>
        </w:rPr>
        <w:t>the Board</w:t>
      </w:r>
      <w:r w:rsidRPr="6F17791E">
        <w:rPr>
          <w:color w:val="auto"/>
        </w:rPr>
        <w:t xml:space="preserve"> without the prior written consent of t</w:t>
      </w:r>
      <w:r w:rsidR="00484F99" w:rsidRPr="6F17791E">
        <w:rPr>
          <w:color w:val="auto"/>
        </w:rPr>
        <w:t>he Board</w:t>
      </w:r>
      <w:r w:rsidRPr="6F17791E">
        <w:rPr>
          <w:color w:val="auto"/>
        </w:rPr>
        <w:t>.</w:t>
      </w:r>
    </w:p>
    <w:p w14:paraId="214F9451" w14:textId="77777777" w:rsidR="008A2FFB" w:rsidRDefault="008A2FFB" w:rsidP="009C43EA">
      <w:pPr>
        <w:pStyle w:val="Default"/>
        <w:ind w:left="540"/>
        <w:rPr>
          <w:color w:val="auto"/>
        </w:rPr>
      </w:pPr>
    </w:p>
    <w:p w14:paraId="214F9452" w14:textId="77777777" w:rsidR="00C65F13" w:rsidRDefault="00C65F13" w:rsidP="009C43EA">
      <w:pPr>
        <w:pStyle w:val="Default"/>
        <w:keepLines/>
        <w:numPr>
          <w:ilvl w:val="0"/>
          <w:numId w:val="8"/>
        </w:numPr>
        <w:tabs>
          <w:tab w:val="left" w:pos="540"/>
        </w:tabs>
        <w:ind w:left="547" w:hanging="547"/>
        <w:rPr>
          <w:color w:val="auto"/>
        </w:rPr>
      </w:pPr>
      <w:r w:rsidRPr="6F17791E">
        <w:rPr>
          <w:color w:val="auto"/>
        </w:rPr>
        <w:t xml:space="preserve">Nothing contained in this Agreement shall be construed as restricting the Board’s right to restrain use or dissemination of the </w:t>
      </w:r>
      <w:r w:rsidR="00E55358" w:rsidRPr="6F17791E">
        <w:rPr>
          <w:color w:val="auto"/>
        </w:rPr>
        <w:t>Board’s i</w:t>
      </w:r>
      <w:r w:rsidRPr="6F17791E">
        <w:rPr>
          <w:color w:val="auto"/>
        </w:rPr>
        <w:t>nformation in accordance with applicable federal, state, or local law or regulation, or at common law.</w:t>
      </w:r>
      <w:r>
        <w:br/>
      </w:r>
    </w:p>
    <w:p w14:paraId="214F9453" w14:textId="77777777" w:rsidR="000C013B" w:rsidRDefault="00FC62F8" w:rsidP="009C43EA">
      <w:pPr>
        <w:pStyle w:val="Default"/>
        <w:numPr>
          <w:ilvl w:val="0"/>
          <w:numId w:val="8"/>
        </w:numPr>
        <w:ind w:left="540" w:hanging="540"/>
        <w:rPr>
          <w:color w:val="auto"/>
        </w:rPr>
      </w:pPr>
      <w:r w:rsidRPr="6F17791E">
        <w:rPr>
          <w:color w:val="auto"/>
        </w:rPr>
        <w:t>Nothing contained in this Agreement shall require Bidder to submit a bid</w:t>
      </w:r>
      <w:r w:rsidR="00B65ED5" w:rsidRPr="6F17791E">
        <w:rPr>
          <w:color w:val="auto"/>
        </w:rPr>
        <w:t xml:space="preserve"> or proposal</w:t>
      </w:r>
      <w:r w:rsidRPr="6F17791E">
        <w:rPr>
          <w:color w:val="auto"/>
        </w:rPr>
        <w:t xml:space="preserve"> </w:t>
      </w:r>
      <w:r w:rsidR="005C79C2" w:rsidRPr="6F17791E">
        <w:rPr>
          <w:color w:val="auto"/>
        </w:rPr>
        <w:t xml:space="preserve">to the Board </w:t>
      </w:r>
      <w:r w:rsidRPr="6F17791E">
        <w:rPr>
          <w:color w:val="auto"/>
        </w:rPr>
        <w:t>for the Contract.</w:t>
      </w:r>
      <w:r w:rsidR="00F64187" w:rsidRPr="6F17791E">
        <w:rPr>
          <w:color w:val="auto"/>
        </w:rPr>
        <w:t xml:space="preserve">  </w:t>
      </w:r>
    </w:p>
    <w:p w14:paraId="214F9454" w14:textId="77777777" w:rsidR="000C013B" w:rsidRDefault="000C013B" w:rsidP="006B792A">
      <w:pPr>
        <w:pStyle w:val="Default"/>
        <w:ind w:left="540"/>
        <w:rPr>
          <w:color w:val="auto"/>
        </w:rPr>
      </w:pPr>
    </w:p>
    <w:p w14:paraId="214F9455" w14:textId="77777777" w:rsidR="000C013B" w:rsidRPr="00B054AF" w:rsidRDefault="000C013B" w:rsidP="000C013B">
      <w:pPr>
        <w:pStyle w:val="ExhibitNormal"/>
        <w:numPr>
          <w:ilvl w:val="0"/>
          <w:numId w:val="8"/>
        </w:numPr>
        <w:spacing w:after="0" w:line="240" w:lineRule="auto"/>
        <w:ind w:left="540" w:hanging="540"/>
        <w:jc w:val="left"/>
        <w:rPr>
          <w:rFonts w:ascii="Arial" w:hAnsi="Arial" w:cs="Arial"/>
          <w:color w:val="auto"/>
          <w:sz w:val="24"/>
          <w:szCs w:val="24"/>
        </w:rPr>
      </w:pPr>
      <w:r w:rsidRPr="6F17791E">
        <w:rPr>
          <w:rFonts w:ascii="Arial" w:hAnsi="Arial" w:cs="Arial"/>
          <w:color w:val="auto"/>
          <w:sz w:val="24"/>
          <w:szCs w:val="24"/>
        </w:rPr>
        <w:t xml:space="preserve">In the event the Board </w:t>
      </w:r>
      <w:r w:rsidR="00B65ED5" w:rsidRPr="6F17791E">
        <w:rPr>
          <w:rFonts w:ascii="Arial" w:hAnsi="Arial" w:cs="Arial"/>
          <w:color w:val="auto"/>
          <w:sz w:val="24"/>
          <w:szCs w:val="24"/>
        </w:rPr>
        <w:t>selects</w:t>
      </w:r>
      <w:r w:rsidRPr="6F17791E">
        <w:rPr>
          <w:rFonts w:ascii="Arial" w:hAnsi="Arial" w:cs="Arial"/>
          <w:color w:val="auto"/>
          <w:sz w:val="24"/>
          <w:szCs w:val="24"/>
        </w:rPr>
        <w:t xml:space="preserve"> Bidder</w:t>
      </w:r>
      <w:r w:rsidR="00B65ED5" w:rsidRPr="6F17791E">
        <w:rPr>
          <w:rFonts w:ascii="Arial" w:hAnsi="Arial" w:cs="Arial"/>
          <w:color w:val="auto"/>
          <w:sz w:val="24"/>
          <w:szCs w:val="24"/>
        </w:rPr>
        <w:t xml:space="preserve"> for the Contract</w:t>
      </w:r>
      <w:r w:rsidRPr="6F17791E">
        <w:rPr>
          <w:rFonts w:ascii="Arial" w:hAnsi="Arial" w:cs="Arial"/>
          <w:color w:val="auto"/>
          <w:sz w:val="24"/>
          <w:szCs w:val="24"/>
        </w:rPr>
        <w:t xml:space="preserve">, this Agreement shall remain in effect for the term of the Contract at a minimum and, additionally, for as long as the Bidder is in possession of the Board’s information that is protected by this Agreement.  In the event the Board does not </w:t>
      </w:r>
      <w:r w:rsidR="00681BCF" w:rsidRPr="6F17791E">
        <w:rPr>
          <w:rFonts w:ascii="Arial" w:hAnsi="Arial" w:cs="Arial"/>
          <w:color w:val="auto"/>
          <w:sz w:val="24"/>
          <w:szCs w:val="24"/>
        </w:rPr>
        <w:t>select</w:t>
      </w:r>
      <w:r w:rsidRPr="6F17791E">
        <w:rPr>
          <w:rFonts w:ascii="Arial" w:hAnsi="Arial" w:cs="Arial"/>
          <w:color w:val="auto"/>
          <w:sz w:val="24"/>
          <w:szCs w:val="24"/>
        </w:rPr>
        <w:t xml:space="preserve"> Bidder</w:t>
      </w:r>
      <w:r w:rsidR="00681BCF" w:rsidRPr="6F17791E">
        <w:rPr>
          <w:rFonts w:ascii="Arial" w:hAnsi="Arial" w:cs="Arial"/>
          <w:color w:val="auto"/>
          <w:sz w:val="24"/>
          <w:szCs w:val="24"/>
        </w:rPr>
        <w:t xml:space="preserve"> for the Contract</w:t>
      </w:r>
      <w:r w:rsidRPr="6F17791E">
        <w:rPr>
          <w:rFonts w:ascii="Arial" w:hAnsi="Arial" w:cs="Arial"/>
          <w:color w:val="auto"/>
          <w:sz w:val="24"/>
          <w:szCs w:val="24"/>
        </w:rPr>
        <w:t xml:space="preserve">, this Agreement shall remain in effect for as long as the Bidder is in possession of the Board’s information that is protected by this Agreement.   </w:t>
      </w:r>
    </w:p>
    <w:p w14:paraId="214F9456" w14:textId="77777777" w:rsidR="006F07D8" w:rsidRDefault="006F07D8" w:rsidP="006B792A">
      <w:pPr>
        <w:pStyle w:val="Default"/>
        <w:ind w:left="540"/>
        <w:rPr>
          <w:color w:val="auto"/>
        </w:rPr>
      </w:pPr>
    </w:p>
    <w:p w14:paraId="214F9457" w14:textId="77777777" w:rsidR="006F07D8" w:rsidRDefault="00C91AEC" w:rsidP="009C43EA">
      <w:pPr>
        <w:pStyle w:val="Default"/>
        <w:numPr>
          <w:ilvl w:val="0"/>
          <w:numId w:val="8"/>
        </w:numPr>
        <w:ind w:left="540" w:hanging="540"/>
        <w:rPr>
          <w:color w:val="auto"/>
        </w:rPr>
      </w:pPr>
      <w:r w:rsidRPr="6F17791E">
        <w:rPr>
          <w:color w:val="auto"/>
        </w:rPr>
        <w:t xml:space="preserve">This Agreement shall be governed and construed in accordance with the laws of the State of </w:t>
      </w:r>
      <w:r w:rsidR="002D550E" w:rsidRPr="6F17791E">
        <w:rPr>
          <w:color w:val="auto"/>
        </w:rPr>
        <w:t>Colorado with venue for any legal action in the District Court for the City and County of Denver</w:t>
      </w:r>
      <w:r w:rsidRPr="6F17791E">
        <w:rPr>
          <w:color w:val="auto"/>
        </w:rPr>
        <w:t>.</w:t>
      </w:r>
    </w:p>
    <w:p w14:paraId="214F9458" w14:textId="77777777" w:rsidR="00C91335" w:rsidRDefault="00C91335" w:rsidP="005251EE">
      <w:pPr>
        <w:keepNext/>
        <w:keepLines/>
        <w:tabs>
          <w:tab w:val="left" w:pos="3960"/>
        </w:tabs>
        <w:rPr>
          <w:rFonts w:ascii="Arial" w:hAnsi="Arial" w:cs="Arial"/>
          <w:b/>
          <w:szCs w:val="24"/>
        </w:rPr>
      </w:pPr>
    </w:p>
    <w:p w14:paraId="214F9459" w14:textId="77777777" w:rsidR="00C91335" w:rsidRDefault="00C91335" w:rsidP="005251EE">
      <w:pPr>
        <w:keepNext/>
        <w:keepLines/>
        <w:tabs>
          <w:tab w:val="left" w:pos="3960"/>
        </w:tabs>
        <w:rPr>
          <w:rFonts w:ascii="Arial" w:hAnsi="Arial" w:cs="Arial"/>
          <w:b/>
          <w:szCs w:val="24"/>
        </w:rPr>
      </w:pPr>
    </w:p>
    <w:p w14:paraId="214F945A" w14:textId="77777777" w:rsidR="005F201E" w:rsidRDefault="00D33C2A" w:rsidP="005251EE">
      <w:pPr>
        <w:keepNext/>
        <w:keepLines/>
        <w:tabs>
          <w:tab w:val="left" w:pos="3960"/>
        </w:tabs>
        <w:rPr>
          <w:rFonts w:ascii="Helvetica" w:hAnsi="Helvetica"/>
          <w:sz w:val="22"/>
        </w:rPr>
      </w:pPr>
      <w:r>
        <w:rPr>
          <w:rFonts w:ascii="Arial" w:hAnsi="Arial" w:cs="Arial"/>
          <w:b/>
          <w:szCs w:val="24"/>
        </w:rPr>
        <w:t>To be completed</w:t>
      </w:r>
      <w:r w:rsidRPr="00751D4A">
        <w:rPr>
          <w:rFonts w:ascii="Arial" w:hAnsi="Arial" w:cs="Arial"/>
          <w:b/>
          <w:szCs w:val="24"/>
        </w:rPr>
        <w:t xml:space="preserve"> by </w:t>
      </w:r>
      <w:r>
        <w:rPr>
          <w:rFonts w:ascii="Arial" w:hAnsi="Arial" w:cs="Arial"/>
          <w:b/>
          <w:szCs w:val="24"/>
        </w:rPr>
        <w:t>Bidder</w:t>
      </w:r>
      <w:r w:rsidRPr="00751D4A">
        <w:rPr>
          <w:rFonts w:ascii="Arial" w:hAnsi="Arial" w:cs="Arial"/>
          <w:b/>
          <w:szCs w:val="24"/>
        </w:rPr>
        <w:t>:</w:t>
      </w:r>
    </w:p>
    <w:p w14:paraId="214F945B" w14:textId="77777777" w:rsidR="009E3EC6" w:rsidRDefault="009E3EC6" w:rsidP="005251EE">
      <w:pPr>
        <w:keepNext/>
        <w:keepLines/>
        <w:tabs>
          <w:tab w:val="left" w:pos="3960"/>
        </w:tabs>
        <w:rPr>
          <w:rFonts w:ascii="Arial" w:hAnsi="Arial" w:cs="Arial"/>
          <w:szCs w:val="24"/>
        </w:rPr>
      </w:pPr>
    </w:p>
    <w:p w14:paraId="214F945C" w14:textId="77777777" w:rsidR="00B8645D" w:rsidRPr="009E3EC6" w:rsidRDefault="001B4F42" w:rsidP="005251EE">
      <w:pPr>
        <w:keepNext/>
        <w:keepLines/>
        <w:tabs>
          <w:tab w:val="left" w:pos="3960"/>
        </w:tabs>
        <w:rPr>
          <w:rFonts w:ascii="Arial" w:hAnsi="Arial" w:cs="Arial"/>
          <w:szCs w:val="24"/>
        </w:rPr>
      </w:pPr>
      <w:r w:rsidRPr="00DC02C9">
        <w:rPr>
          <w:rFonts w:ascii="Arial" w:hAnsi="Arial" w:cs="Arial"/>
          <w:szCs w:val="24"/>
        </w:rPr>
        <w:t xml:space="preserve">Name of </w:t>
      </w:r>
      <w:bookmarkStart w:id="0" w:name="consultant"/>
      <w:bookmarkEnd w:id="0"/>
      <w:r w:rsidR="005251EE" w:rsidRPr="009E3EC6">
        <w:rPr>
          <w:rFonts w:ascii="Arial" w:hAnsi="Arial" w:cs="Arial"/>
          <w:szCs w:val="24"/>
        </w:rPr>
        <w:t>Bidder</w:t>
      </w:r>
      <w:r w:rsidR="00B8645D" w:rsidRPr="009E3EC6">
        <w:rPr>
          <w:rFonts w:ascii="Arial" w:hAnsi="Arial" w:cs="Arial"/>
          <w:szCs w:val="24"/>
        </w:rPr>
        <w:t>:</w:t>
      </w:r>
      <w:r w:rsidR="005251EE" w:rsidRPr="009E3EC6">
        <w:rPr>
          <w:rFonts w:ascii="Arial" w:hAnsi="Arial" w:cs="Arial"/>
          <w:szCs w:val="24"/>
        </w:rPr>
        <w:t xml:space="preserve"> __________________________________________</w:t>
      </w:r>
      <w:r w:rsidR="005251EE" w:rsidRPr="009E3EC6" w:rsidDel="005251EE">
        <w:rPr>
          <w:rFonts w:ascii="Arial" w:hAnsi="Arial" w:cs="Arial"/>
          <w:szCs w:val="24"/>
        </w:rPr>
        <w:t xml:space="preserve"> </w:t>
      </w:r>
    </w:p>
    <w:p w14:paraId="214F945D" w14:textId="77777777" w:rsidR="005F201E" w:rsidRDefault="00634B30" w:rsidP="009C43EA">
      <w:pPr>
        <w:keepNext/>
        <w:keepLines/>
        <w:tabs>
          <w:tab w:val="left" w:pos="3960"/>
        </w:tabs>
        <w:ind w:left="3960" w:hanging="3960"/>
        <w:rPr>
          <w:rFonts w:ascii="Arial" w:hAnsi="Arial" w:cs="Arial"/>
          <w:sz w:val="20"/>
        </w:rPr>
      </w:pPr>
      <w:r>
        <w:rPr>
          <w:rFonts w:ascii="Arial" w:hAnsi="Arial" w:cs="Arial"/>
          <w:sz w:val="20"/>
        </w:rPr>
        <w:tab/>
      </w:r>
      <w:r w:rsidRPr="006B75B0">
        <w:rPr>
          <w:rFonts w:ascii="Arial" w:hAnsi="Arial" w:cs="Arial"/>
          <w:sz w:val="20"/>
        </w:rPr>
        <w:t>(Print name legibly)</w:t>
      </w:r>
    </w:p>
    <w:p w14:paraId="214F945E" w14:textId="77777777" w:rsidR="00634B30" w:rsidRPr="009E3EC6" w:rsidRDefault="00634B30" w:rsidP="009C43EA">
      <w:pPr>
        <w:keepNext/>
        <w:keepLines/>
        <w:tabs>
          <w:tab w:val="left" w:pos="3960"/>
        </w:tabs>
        <w:ind w:left="3960" w:hanging="3960"/>
        <w:rPr>
          <w:rFonts w:ascii="Arial" w:hAnsi="Arial" w:cs="Arial"/>
          <w:sz w:val="20"/>
        </w:rPr>
      </w:pPr>
    </w:p>
    <w:p w14:paraId="214F945F" w14:textId="77777777" w:rsidR="00B8645D" w:rsidRPr="009E3EC6" w:rsidRDefault="00B8645D" w:rsidP="00DC02C9">
      <w:pPr>
        <w:keepNext/>
        <w:keepLines/>
        <w:rPr>
          <w:rFonts w:ascii="Arial" w:hAnsi="Arial" w:cs="Arial"/>
          <w:sz w:val="20"/>
        </w:rPr>
      </w:pPr>
      <w:r w:rsidRPr="009E3EC6">
        <w:rPr>
          <w:rFonts w:ascii="Arial" w:hAnsi="Arial" w:cs="Arial"/>
          <w:sz w:val="20"/>
        </w:rPr>
        <w:t>By execution</w:t>
      </w:r>
      <w:r w:rsidR="005251EE" w:rsidRPr="009E3EC6">
        <w:rPr>
          <w:rFonts w:ascii="Arial" w:hAnsi="Arial" w:cs="Arial"/>
          <w:sz w:val="20"/>
        </w:rPr>
        <w:t xml:space="preserve"> below</w:t>
      </w:r>
      <w:r w:rsidRPr="009E3EC6">
        <w:rPr>
          <w:rFonts w:ascii="Arial" w:hAnsi="Arial" w:cs="Arial"/>
          <w:sz w:val="20"/>
        </w:rPr>
        <w:t xml:space="preserve">, signer certifies that s/he is authorized to accept and bind </w:t>
      </w:r>
      <w:r w:rsidR="00AE57D2" w:rsidRPr="009E3EC6">
        <w:rPr>
          <w:rFonts w:ascii="Arial" w:hAnsi="Arial" w:cs="Arial"/>
          <w:sz w:val="20"/>
        </w:rPr>
        <w:t>Bidder</w:t>
      </w:r>
      <w:r w:rsidRPr="009E3EC6">
        <w:rPr>
          <w:rFonts w:ascii="Arial" w:hAnsi="Arial" w:cs="Arial"/>
          <w:sz w:val="20"/>
        </w:rPr>
        <w:t xml:space="preserve"> to the terms of this Agreement.</w:t>
      </w:r>
    </w:p>
    <w:p w14:paraId="214F9460" w14:textId="77777777" w:rsidR="00B8645D" w:rsidRPr="009E3EC6" w:rsidRDefault="00B8645D" w:rsidP="009C43EA">
      <w:pPr>
        <w:keepNext/>
        <w:keepLines/>
        <w:rPr>
          <w:rFonts w:ascii="Arial" w:hAnsi="Arial" w:cs="Arial"/>
        </w:rPr>
      </w:pPr>
    </w:p>
    <w:p w14:paraId="214F9461" w14:textId="77777777" w:rsidR="00B8645D" w:rsidRPr="009E3EC6" w:rsidRDefault="00B8645D" w:rsidP="009C43EA">
      <w:pPr>
        <w:pStyle w:val="EndnoteText"/>
        <w:keepNext/>
        <w:keepLines/>
        <w:rPr>
          <w:rFonts w:ascii="Arial" w:hAnsi="Arial" w:cs="Arial"/>
        </w:rPr>
      </w:pPr>
      <w:r w:rsidRPr="009E3EC6">
        <w:rPr>
          <w:rFonts w:ascii="Arial" w:hAnsi="Arial" w:cs="Arial"/>
        </w:rPr>
        <w:t>By: _____________________________</w:t>
      </w:r>
      <w:r w:rsidR="007B2A92">
        <w:rPr>
          <w:rFonts w:ascii="Arial" w:hAnsi="Arial" w:cs="Arial"/>
        </w:rPr>
        <w:t>_______</w:t>
      </w:r>
      <w:r w:rsidRPr="009E3EC6">
        <w:rPr>
          <w:rFonts w:ascii="Arial" w:hAnsi="Arial" w:cs="Arial"/>
        </w:rPr>
        <w:tab/>
      </w:r>
      <w:r w:rsidR="007B2A92">
        <w:rPr>
          <w:rFonts w:ascii="Arial" w:hAnsi="Arial" w:cs="Arial"/>
        </w:rPr>
        <w:tab/>
      </w:r>
      <w:r w:rsidR="005F201E" w:rsidRPr="009E3EC6">
        <w:rPr>
          <w:rFonts w:ascii="Arial" w:hAnsi="Arial" w:cs="Arial"/>
        </w:rPr>
        <w:t>Date: _____________________</w:t>
      </w:r>
    </w:p>
    <w:p w14:paraId="214F9462" w14:textId="77777777" w:rsidR="00B8645D" w:rsidRPr="009E3EC6" w:rsidRDefault="00B8645D" w:rsidP="009C43EA">
      <w:pPr>
        <w:keepNext/>
        <w:keepLines/>
        <w:rPr>
          <w:rFonts w:ascii="Arial" w:hAnsi="Arial" w:cs="Arial"/>
        </w:rPr>
      </w:pPr>
    </w:p>
    <w:p w14:paraId="214F9463" w14:textId="302F54D3" w:rsidR="00EE3163" w:rsidRDefault="00642292" w:rsidP="00DC02C9">
      <w:pPr>
        <w:keepNext/>
        <w:keepLines/>
        <w:rPr>
          <w:rFonts w:ascii="Arial" w:hAnsi="Arial" w:cs="Arial"/>
        </w:rPr>
      </w:pPr>
      <w:r w:rsidRPr="6F17791E">
        <w:rPr>
          <w:rFonts w:ascii="Arial" w:hAnsi="Arial" w:cs="Arial"/>
        </w:rPr>
        <w:t>Title</w:t>
      </w:r>
      <w:r w:rsidR="00B8645D" w:rsidRPr="6F17791E">
        <w:rPr>
          <w:rFonts w:ascii="Arial" w:hAnsi="Arial" w:cs="Arial"/>
        </w:rPr>
        <w:t>: __________________________</w:t>
      </w:r>
      <w:r w:rsidR="00F61CDD" w:rsidRPr="6F17791E">
        <w:rPr>
          <w:rFonts w:ascii="Arial" w:hAnsi="Arial" w:cs="Arial"/>
        </w:rPr>
        <w:t>__</w:t>
      </w:r>
      <w:r w:rsidR="007B2A92" w:rsidRPr="6F17791E">
        <w:rPr>
          <w:rFonts w:ascii="Arial" w:hAnsi="Arial" w:cs="Arial"/>
        </w:rPr>
        <w:t>_______</w:t>
      </w:r>
      <w:r w:rsidR="00B8645D" w:rsidRPr="6F17791E">
        <w:rPr>
          <w:rFonts w:ascii="Arial" w:hAnsi="Arial" w:cs="Arial"/>
        </w:rPr>
        <w:t xml:space="preserve"> </w:t>
      </w:r>
    </w:p>
    <w:p w14:paraId="22D5F06E" w14:textId="77777777" w:rsidR="00EE3163" w:rsidRDefault="00EE3163">
      <w:pPr>
        <w:rPr>
          <w:rFonts w:ascii="Arial" w:hAnsi="Arial" w:cs="Arial"/>
        </w:rPr>
      </w:pPr>
      <w:r w:rsidRPr="6F17791E">
        <w:rPr>
          <w:rFonts w:ascii="Arial" w:hAnsi="Arial" w:cs="Arial"/>
        </w:rPr>
        <w:br w:type="page"/>
      </w:r>
    </w:p>
    <w:p w14:paraId="29A63F73" w14:textId="0CF1B771" w:rsidR="00A739E3" w:rsidRPr="003F1067" w:rsidRDefault="00A739E3" w:rsidP="6F17791E">
      <w:pPr>
        <w:pStyle w:val="paragraph"/>
        <w:spacing w:before="0" w:beforeAutospacing="0" w:after="0" w:afterAutospacing="0"/>
        <w:textAlignment w:val="baseline"/>
        <w:rPr>
          <w:rFonts w:ascii="Arial" w:hAnsi="Arial" w:cs="Arial"/>
          <w:sz w:val="22"/>
          <w:szCs w:val="22"/>
        </w:rPr>
      </w:pPr>
      <w:r w:rsidRPr="003F1067">
        <w:rPr>
          <w:rStyle w:val="normaltextrun"/>
          <w:rFonts w:ascii="Arial" w:hAnsi="Arial" w:cs="Arial"/>
          <w:sz w:val="22"/>
          <w:szCs w:val="22"/>
        </w:rPr>
        <w:lastRenderedPageBreak/>
        <w:t>Each employee and/or subcontractor of </w:t>
      </w:r>
      <w:r w:rsidRPr="003F1067">
        <w:rPr>
          <w:rStyle w:val="contextualspellingandgrammarerror"/>
          <w:rFonts w:ascii="Arial" w:hAnsi="Arial" w:cs="Arial"/>
          <w:sz w:val="22"/>
          <w:szCs w:val="22"/>
        </w:rPr>
        <w:t>Bidder</w:t>
      </w:r>
      <w:r w:rsidRPr="003F1067">
        <w:rPr>
          <w:rStyle w:val="normaltextrun"/>
          <w:rFonts w:ascii="Arial" w:hAnsi="Arial" w:cs="Arial"/>
          <w:sz w:val="22"/>
          <w:szCs w:val="22"/>
        </w:rPr>
        <w:t xml:space="preserve"> identified as having a need to receive the Confidential Information shall execute an original of this </w:t>
      </w:r>
      <w:r w:rsidR="00BD7369" w:rsidRPr="003F1067">
        <w:t>Agreement</w:t>
      </w:r>
      <w:r w:rsidRPr="003F1067">
        <w:rPr>
          <w:rStyle w:val="normaltextrun"/>
          <w:rFonts w:ascii="Arial" w:hAnsi="Arial" w:cs="Arial"/>
          <w:sz w:val="22"/>
          <w:szCs w:val="22"/>
        </w:rPr>
        <w:t>.  Bidder shall provide the executed originals to the Board.</w:t>
      </w:r>
      <w:r w:rsidRPr="003F1067">
        <w:tab/>
      </w:r>
      <w:r w:rsidRPr="003F1067">
        <w:rPr>
          <w:rStyle w:val="eop"/>
          <w:rFonts w:ascii="Arial" w:hAnsi="Arial" w:cs="Arial"/>
          <w:sz w:val="22"/>
          <w:szCs w:val="22"/>
        </w:rPr>
        <w:t> </w:t>
      </w:r>
    </w:p>
    <w:p w14:paraId="69DCDB9E" w14:textId="77777777"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eop"/>
          <w:rFonts w:ascii="Arial" w:hAnsi="Arial" w:cs="Arial"/>
          <w:sz w:val="22"/>
          <w:szCs w:val="22"/>
        </w:rPr>
        <w:t> </w:t>
      </w:r>
    </w:p>
    <w:p w14:paraId="58E2291E" w14:textId="0C62631B"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normaltextrun"/>
          <w:rFonts w:ascii="Arial" w:hAnsi="Arial" w:cs="Arial"/>
          <w:b/>
          <w:bCs/>
          <w:sz w:val="22"/>
          <w:szCs w:val="22"/>
          <w:u w:val="single"/>
        </w:rPr>
        <w:t>To be completed by an employee of </w:t>
      </w:r>
      <w:r w:rsidRPr="6F17791E">
        <w:rPr>
          <w:rStyle w:val="contextualspellingandgrammarerror"/>
          <w:rFonts w:ascii="Arial" w:hAnsi="Arial" w:cs="Arial"/>
          <w:b/>
          <w:bCs/>
          <w:sz w:val="22"/>
          <w:szCs w:val="22"/>
          <w:u w:val="single"/>
        </w:rPr>
        <w:t>Bidder</w:t>
      </w:r>
      <w:r w:rsidRPr="6F17791E">
        <w:rPr>
          <w:rStyle w:val="normaltextrun"/>
          <w:rFonts w:ascii="Arial" w:hAnsi="Arial" w:cs="Arial"/>
          <w:b/>
          <w:bCs/>
          <w:sz w:val="22"/>
          <w:szCs w:val="22"/>
          <w:u w:val="single"/>
        </w:rPr>
        <w:t>:</w:t>
      </w:r>
      <w:r w:rsidRPr="6F17791E">
        <w:rPr>
          <w:rStyle w:val="eop"/>
          <w:rFonts w:ascii="Arial" w:hAnsi="Arial" w:cs="Arial"/>
          <w:sz w:val="22"/>
          <w:szCs w:val="22"/>
        </w:rPr>
        <w:t> </w:t>
      </w:r>
    </w:p>
    <w:p w14:paraId="7750533D" w14:textId="77777777"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eop"/>
          <w:rFonts w:ascii="Arial" w:hAnsi="Arial" w:cs="Arial"/>
          <w:sz w:val="22"/>
          <w:szCs w:val="22"/>
        </w:rPr>
        <w:t> </w:t>
      </w:r>
    </w:p>
    <w:p w14:paraId="5F964837" w14:textId="7BD0F30B" w:rsidR="00A739E3" w:rsidRPr="00D43EB4" w:rsidRDefault="00A739E3" w:rsidP="6F17791E">
      <w:pPr>
        <w:pStyle w:val="paragraph"/>
        <w:spacing w:before="0" w:beforeAutospacing="0" w:after="0" w:afterAutospacing="0"/>
        <w:textAlignment w:val="baseline"/>
        <w:rPr>
          <w:rStyle w:val="normaltextrun"/>
          <w:rFonts w:ascii="Arial" w:hAnsi="Arial" w:cs="Arial"/>
          <w:sz w:val="22"/>
          <w:szCs w:val="22"/>
          <w:u w:val="single"/>
        </w:rPr>
      </w:pPr>
      <w:r w:rsidRPr="6F17791E">
        <w:rPr>
          <w:rStyle w:val="normaltextrun"/>
          <w:rFonts w:ascii="Arial" w:hAnsi="Arial" w:cs="Arial"/>
          <w:sz w:val="22"/>
          <w:szCs w:val="22"/>
          <w:u w:val="single"/>
        </w:rPr>
        <w:t>I, ___________________, an employee of </w:t>
      </w:r>
      <w:r w:rsidRPr="6F17791E">
        <w:rPr>
          <w:rStyle w:val="contextualspellingandgrammarerror"/>
          <w:rFonts w:ascii="Arial" w:hAnsi="Arial" w:cs="Arial"/>
          <w:sz w:val="22"/>
          <w:szCs w:val="22"/>
          <w:u w:val="single"/>
        </w:rPr>
        <w:t>Bidder,</w:t>
      </w:r>
      <w:r w:rsidRPr="6F17791E">
        <w:rPr>
          <w:rStyle w:val="normaltextrun"/>
          <w:rFonts w:ascii="Arial" w:hAnsi="Arial" w:cs="Arial"/>
          <w:sz w:val="22"/>
          <w:szCs w:val="22"/>
          <w:u w:val="single"/>
        </w:rPr>
        <w:t xml:space="preserve"> agree to the terms of </w:t>
      </w:r>
    </w:p>
    <w:p w14:paraId="235D45F7" w14:textId="77777777" w:rsidR="00A739E3" w:rsidRPr="00D43EB4" w:rsidRDefault="00A739E3" w:rsidP="6F17791E">
      <w:pPr>
        <w:pStyle w:val="paragraph"/>
        <w:spacing w:before="0" w:beforeAutospacing="0" w:after="0" w:afterAutospacing="0"/>
        <w:textAlignment w:val="baseline"/>
        <w:rPr>
          <w:rStyle w:val="normaltextrun"/>
          <w:rFonts w:ascii="Arial" w:hAnsi="Arial" w:cs="Arial"/>
          <w:sz w:val="22"/>
          <w:szCs w:val="22"/>
          <w:u w:val="single"/>
        </w:rPr>
      </w:pPr>
      <w:r w:rsidRPr="6F17791E">
        <w:rPr>
          <w:rStyle w:val="normaltextrun"/>
          <w:rFonts w:ascii="Arial" w:hAnsi="Arial" w:cs="Arial"/>
          <w:sz w:val="22"/>
          <w:szCs w:val="22"/>
          <w:u w:val="single"/>
        </w:rPr>
        <w:t>        (Print name legibly)</w:t>
      </w:r>
      <w:r w:rsidRPr="6F17791E">
        <w:rPr>
          <w:rStyle w:val="eop"/>
          <w:rFonts w:ascii="Arial" w:hAnsi="Arial" w:cs="Arial"/>
          <w:sz w:val="22"/>
          <w:szCs w:val="22"/>
        </w:rPr>
        <w:t> </w:t>
      </w:r>
      <w:r w:rsidRPr="6F17791E">
        <w:rPr>
          <w:rStyle w:val="normaltextrun"/>
          <w:rFonts w:ascii="Arial" w:hAnsi="Arial" w:cs="Arial"/>
          <w:sz w:val="22"/>
          <w:szCs w:val="22"/>
          <w:u w:val="single"/>
        </w:rPr>
        <w:t>          </w:t>
      </w:r>
      <w:r w:rsidRPr="6F17791E">
        <w:rPr>
          <w:rStyle w:val="eop"/>
          <w:rFonts w:ascii="Arial" w:hAnsi="Arial" w:cs="Arial"/>
          <w:sz w:val="22"/>
          <w:szCs w:val="22"/>
        </w:rPr>
        <w:t> </w:t>
      </w:r>
    </w:p>
    <w:p w14:paraId="4C51E25B" w14:textId="0D51771A"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normaltextrun"/>
          <w:rFonts w:ascii="Arial" w:hAnsi="Arial" w:cs="Arial"/>
          <w:sz w:val="22"/>
          <w:szCs w:val="22"/>
          <w:u w:val="single"/>
        </w:rPr>
        <w:t>this Agreement.</w:t>
      </w:r>
    </w:p>
    <w:p w14:paraId="7C659DCA" w14:textId="77777777" w:rsidR="00A739E3" w:rsidRPr="00D43EB4" w:rsidRDefault="00A739E3" w:rsidP="6F17791E">
      <w:pPr>
        <w:pStyle w:val="paragraph"/>
        <w:spacing w:before="0" w:beforeAutospacing="0" w:after="0" w:afterAutospacing="0"/>
        <w:textAlignment w:val="baseline"/>
        <w:rPr>
          <w:rStyle w:val="eop"/>
          <w:rFonts w:ascii="Arial" w:hAnsi="Arial" w:cs="Arial"/>
          <w:sz w:val="22"/>
          <w:szCs w:val="22"/>
        </w:rPr>
      </w:pPr>
    </w:p>
    <w:p w14:paraId="61633B54"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p>
    <w:p w14:paraId="36E7E38D"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normaltextrun"/>
          <w:rFonts w:ascii="Arial" w:hAnsi="Arial" w:cs="Arial"/>
          <w:sz w:val="22"/>
          <w:szCs w:val="22"/>
          <w:u w:val="single"/>
        </w:rPr>
        <w:t>Signature: ________________________________</w:t>
      </w:r>
      <w:r>
        <w:tab/>
      </w:r>
      <w:r w:rsidRPr="6F17791E">
        <w:rPr>
          <w:rStyle w:val="normaltextrun"/>
          <w:rFonts w:ascii="Arial" w:hAnsi="Arial" w:cs="Arial"/>
          <w:sz w:val="22"/>
          <w:szCs w:val="22"/>
          <w:u w:val="single"/>
        </w:rPr>
        <w:t>Date: ________________</w:t>
      </w:r>
      <w:r w:rsidRPr="6F17791E">
        <w:rPr>
          <w:rStyle w:val="eop"/>
          <w:rFonts w:ascii="Arial" w:hAnsi="Arial" w:cs="Arial"/>
          <w:sz w:val="22"/>
          <w:szCs w:val="22"/>
        </w:rPr>
        <w:t> </w:t>
      </w:r>
    </w:p>
    <w:p w14:paraId="7911707C"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eop"/>
          <w:rFonts w:ascii="Arial" w:hAnsi="Arial" w:cs="Arial"/>
          <w:sz w:val="22"/>
          <w:szCs w:val="22"/>
        </w:rPr>
        <w:t> </w:t>
      </w:r>
    </w:p>
    <w:p w14:paraId="2D154434" w14:textId="41FBD5E1"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normaltextrun"/>
          <w:rFonts w:ascii="Arial" w:hAnsi="Arial" w:cs="Arial"/>
          <w:b/>
          <w:bCs/>
          <w:sz w:val="22"/>
          <w:szCs w:val="22"/>
          <w:u w:val="single"/>
        </w:rPr>
        <w:t>To be completed by a subcontractor of </w:t>
      </w:r>
      <w:r w:rsidRPr="6F17791E">
        <w:rPr>
          <w:rStyle w:val="contextualspellingandgrammarerror"/>
          <w:rFonts w:ascii="Arial" w:hAnsi="Arial" w:cs="Arial"/>
          <w:b/>
          <w:bCs/>
          <w:sz w:val="22"/>
          <w:szCs w:val="22"/>
          <w:u w:val="single"/>
        </w:rPr>
        <w:t>Bidder</w:t>
      </w:r>
      <w:r w:rsidRPr="6F17791E">
        <w:rPr>
          <w:rStyle w:val="normaltextrun"/>
          <w:rFonts w:ascii="Arial" w:hAnsi="Arial" w:cs="Arial"/>
          <w:b/>
          <w:bCs/>
          <w:sz w:val="22"/>
          <w:szCs w:val="22"/>
          <w:u w:val="single"/>
        </w:rPr>
        <w:t>:</w:t>
      </w:r>
      <w:r w:rsidRPr="6F17791E">
        <w:rPr>
          <w:rStyle w:val="eop"/>
          <w:rFonts w:ascii="Arial" w:hAnsi="Arial" w:cs="Arial"/>
          <w:sz w:val="22"/>
          <w:szCs w:val="22"/>
        </w:rPr>
        <w:t> </w:t>
      </w:r>
    </w:p>
    <w:p w14:paraId="23E63BCF" w14:textId="77777777"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eop"/>
          <w:rFonts w:ascii="Arial" w:hAnsi="Arial" w:cs="Arial"/>
          <w:sz w:val="22"/>
          <w:szCs w:val="22"/>
        </w:rPr>
        <w:t> </w:t>
      </w:r>
    </w:p>
    <w:p w14:paraId="52914186" w14:textId="439283B7" w:rsidR="00A739E3" w:rsidRPr="00D43EB4" w:rsidRDefault="00A739E3" w:rsidP="6F17791E">
      <w:pPr>
        <w:pStyle w:val="paragraph"/>
        <w:spacing w:before="0" w:beforeAutospacing="0" w:after="0" w:afterAutospacing="0"/>
        <w:textAlignment w:val="baseline"/>
        <w:rPr>
          <w:rStyle w:val="normaltextrun"/>
          <w:rFonts w:ascii="Arial" w:hAnsi="Arial" w:cs="Arial"/>
          <w:sz w:val="22"/>
          <w:szCs w:val="22"/>
          <w:u w:val="single"/>
        </w:rPr>
      </w:pPr>
      <w:r w:rsidRPr="6F17791E">
        <w:rPr>
          <w:rStyle w:val="normaltextrun"/>
          <w:rFonts w:ascii="Arial" w:hAnsi="Arial" w:cs="Arial"/>
          <w:sz w:val="22"/>
          <w:szCs w:val="22"/>
          <w:u w:val="single"/>
        </w:rPr>
        <w:t>I, ___________________, a subcontractor of Bidder, agree to the terms of</w:t>
      </w:r>
    </w:p>
    <w:p w14:paraId="298B9CE7" w14:textId="77777777" w:rsidR="00A739E3" w:rsidRPr="00D43EB4" w:rsidRDefault="00A739E3" w:rsidP="6F17791E">
      <w:pPr>
        <w:pStyle w:val="paragraph"/>
        <w:spacing w:before="0" w:beforeAutospacing="0" w:after="0" w:afterAutospacing="0"/>
        <w:textAlignment w:val="baseline"/>
        <w:rPr>
          <w:rStyle w:val="normaltextrun"/>
          <w:rFonts w:ascii="Arial" w:hAnsi="Arial" w:cs="Arial"/>
          <w:sz w:val="22"/>
          <w:szCs w:val="22"/>
        </w:rPr>
      </w:pPr>
      <w:r w:rsidRPr="6F17791E">
        <w:rPr>
          <w:rStyle w:val="normaltextrun"/>
          <w:rFonts w:ascii="Arial" w:hAnsi="Arial" w:cs="Arial"/>
          <w:sz w:val="22"/>
          <w:szCs w:val="22"/>
          <w:u w:val="single"/>
        </w:rPr>
        <w:t>          (Print name legibly)</w:t>
      </w:r>
      <w:r w:rsidRPr="6F17791E">
        <w:rPr>
          <w:rStyle w:val="eop"/>
          <w:rFonts w:ascii="Arial" w:hAnsi="Arial" w:cs="Arial"/>
          <w:sz w:val="22"/>
          <w:szCs w:val="22"/>
        </w:rPr>
        <w:t> </w:t>
      </w:r>
    </w:p>
    <w:p w14:paraId="6C0F20FB" w14:textId="6A2C3819"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normaltextrun"/>
          <w:rFonts w:ascii="Arial" w:hAnsi="Arial" w:cs="Arial"/>
          <w:sz w:val="22"/>
          <w:szCs w:val="22"/>
          <w:u w:val="single"/>
        </w:rPr>
        <w:t xml:space="preserve">this Agreement. </w:t>
      </w:r>
    </w:p>
    <w:p w14:paraId="1B713FF0"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eop"/>
          <w:rFonts w:ascii="Arial" w:hAnsi="Arial" w:cs="Arial"/>
          <w:sz w:val="22"/>
          <w:szCs w:val="22"/>
        </w:rPr>
        <w:t> </w:t>
      </w:r>
    </w:p>
    <w:p w14:paraId="62AE8C50"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normaltextrun"/>
          <w:rFonts w:ascii="Arial" w:hAnsi="Arial" w:cs="Arial"/>
          <w:sz w:val="22"/>
          <w:szCs w:val="22"/>
          <w:u w:val="single"/>
        </w:rPr>
        <w:t>Signature: ________________________________</w:t>
      </w:r>
      <w:r>
        <w:tab/>
      </w:r>
      <w:r w:rsidRPr="6F17791E">
        <w:rPr>
          <w:rStyle w:val="normaltextrun"/>
          <w:rFonts w:ascii="Arial" w:hAnsi="Arial" w:cs="Arial"/>
          <w:sz w:val="22"/>
          <w:szCs w:val="22"/>
          <w:u w:val="single"/>
        </w:rPr>
        <w:t>Date: ________________</w:t>
      </w:r>
      <w:r w:rsidRPr="6F17791E">
        <w:rPr>
          <w:rStyle w:val="eop"/>
          <w:rFonts w:ascii="Arial" w:hAnsi="Arial" w:cs="Arial"/>
          <w:sz w:val="22"/>
          <w:szCs w:val="22"/>
        </w:rPr>
        <w:t> </w:t>
      </w:r>
    </w:p>
    <w:p w14:paraId="5D49C6C2" w14:textId="77777777" w:rsidR="00A739E3" w:rsidRPr="00D43EB4" w:rsidRDefault="00A739E3" w:rsidP="6F17791E">
      <w:pPr>
        <w:pStyle w:val="paragraph"/>
        <w:spacing w:before="0" w:beforeAutospacing="0" w:after="0" w:afterAutospacing="0"/>
        <w:ind w:left="3960" w:hanging="3960"/>
        <w:textAlignment w:val="baseline"/>
        <w:rPr>
          <w:rFonts w:ascii="Arial" w:hAnsi="Arial" w:cs="Arial"/>
          <w:sz w:val="22"/>
          <w:szCs w:val="22"/>
        </w:rPr>
      </w:pPr>
      <w:r w:rsidRPr="6F17791E">
        <w:rPr>
          <w:rStyle w:val="normaltextrun"/>
          <w:rFonts w:ascii="Arial" w:hAnsi="Arial" w:cs="Arial"/>
          <w:sz w:val="22"/>
          <w:szCs w:val="22"/>
          <w:u w:val="single"/>
        </w:rPr>
        <w:t>By execution, signer certifies that s/he is authorized </w:t>
      </w:r>
      <w:r w:rsidRPr="6F17791E">
        <w:rPr>
          <w:rStyle w:val="eop"/>
          <w:rFonts w:ascii="Arial" w:hAnsi="Arial" w:cs="Arial"/>
          <w:sz w:val="22"/>
          <w:szCs w:val="22"/>
        </w:rPr>
        <w:t> </w:t>
      </w:r>
    </w:p>
    <w:p w14:paraId="725AD751" w14:textId="02A70C87" w:rsidR="00A739E3" w:rsidRPr="00D43EB4" w:rsidRDefault="00A739E3" w:rsidP="6F17791E">
      <w:pPr>
        <w:pStyle w:val="paragraph"/>
        <w:spacing w:before="0" w:beforeAutospacing="0" w:after="0" w:afterAutospacing="0"/>
        <w:ind w:left="3960" w:hanging="3960"/>
        <w:textAlignment w:val="baseline"/>
        <w:rPr>
          <w:rFonts w:ascii="Arial" w:hAnsi="Arial" w:cs="Arial"/>
          <w:sz w:val="22"/>
          <w:szCs w:val="22"/>
        </w:rPr>
      </w:pPr>
      <w:r w:rsidRPr="6F17791E">
        <w:rPr>
          <w:rStyle w:val="normaltextrun"/>
          <w:rFonts w:ascii="Arial" w:hAnsi="Arial" w:cs="Arial"/>
          <w:sz w:val="22"/>
          <w:szCs w:val="22"/>
          <w:u w:val="single"/>
        </w:rPr>
        <w:t>to accept and bind the subcontractor of </w:t>
      </w:r>
      <w:r w:rsidRPr="6F17791E">
        <w:rPr>
          <w:rStyle w:val="contextualspellingandgrammarerror"/>
          <w:rFonts w:ascii="Arial" w:hAnsi="Arial" w:cs="Arial"/>
          <w:sz w:val="22"/>
          <w:szCs w:val="22"/>
          <w:u w:val="single"/>
        </w:rPr>
        <w:t>Bidder</w:t>
      </w:r>
      <w:r w:rsidRPr="6F17791E">
        <w:rPr>
          <w:rStyle w:val="eop"/>
          <w:rFonts w:ascii="Arial" w:hAnsi="Arial" w:cs="Arial"/>
          <w:sz w:val="22"/>
          <w:szCs w:val="22"/>
        </w:rPr>
        <w:t> </w:t>
      </w:r>
    </w:p>
    <w:p w14:paraId="22032C46" w14:textId="16EE7CA3" w:rsidR="00A739E3" w:rsidRPr="00D43EB4" w:rsidRDefault="00A739E3" w:rsidP="6F17791E">
      <w:pPr>
        <w:pStyle w:val="paragraph"/>
        <w:spacing w:before="0" w:beforeAutospacing="0" w:after="0" w:afterAutospacing="0"/>
        <w:ind w:left="3960" w:hanging="3960"/>
        <w:textAlignment w:val="baseline"/>
        <w:rPr>
          <w:rFonts w:ascii="Arial" w:hAnsi="Arial" w:cs="Arial"/>
          <w:sz w:val="22"/>
          <w:szCs w:val="22"/>
        </w:rPr>
      </w:pPr>
      <w:r w:rsidRPr="6F17791E">
        <w:rPr>
          <w:rStyle w:val="normaltextrun"/>
          <w:rFonts w:ascii="Arial" w:hAnsi="Arial" w:cs="Arial"/>
          <w:sz w:val="22"/>
          <w:szCs w:val="22"/>
          <w:u w:val="single"/>
        </w:rPr>
        <w:t>to the terms of this Agreement.</w:t>
      </w:r>
      <w:r w:rsidRPr="6F17791E">
        <w:rPr>
          <w:rStyle w:val="eop"/>
          <w:rFonts w:ascii="Arial" w:hAnsi="Arial" w:cs="Arial"/>
          <w:sz w:val="22"/>
          <w:szCs w:val="22"/>
        </w:rPr>
        <w:t> </w:t>
      </w:r>
    </w:p>
    <w:p w14:paraId="6EC637FE"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p>
    <w:p w14:paraId="455EFED0" w14:textId="77777777" w:rsidR="00A739E3" w:rsidRPr="00D43EB4" w:rsidRDefault="00A739E3" w:rsidP="00A739E3">
      <w:pPr>
        <w:rPr>
          <w:rFonts w:ascii="Arial" w:hAnsi="Arial" w:cs="Arial"/>
        </w:rPr>
      </w:pPr>
      <w:r w:rsidRPr="6F17791E">
        <w:rPr>
          <w:rFonts w:ascii="Arial" w:hAnsi="Arial" w:cs="Arial"/>
        </w:rPr>
        <w:br w:type="page"/>
      </w:r>
    </w:p>
    <w:p w14:paraId="68624EFF" w14:textId="77777777" w:rsidR="00A739E3" w:rsidRPr="00D43EB4" w:rsidRDefault="00A739E3" w:rsidP="00A739E3">
      <w:pPr>
        <w:keepNext/>
        <w:tabs>
          <w:tab w:val="left" w:pos="540"/>
        </w:tabs>
        <w:jc w:val="center"/>
        <w:rPr>
          <w:rFonts w:ascii="Arial" w:hAnsi="Arial" w:cs="Arial"/>
          <w:b/>
          <w:bCs/>
        </w:rPr>
      </w:pPr>
      <w:r w:rsidRPr="6F17791E">
        <w:rPr>
          <w:rFonts w:ascii="Arial" w:hAnsi="Arial" w:cs="Arial"/>
          <w:b/>
          <w:bCs/>
        </w:rPr>
        <w:lastRenderedPageBreak/>
        <w:t>Appendix I</w:t>
      </w:r>
    </w:p>
    <w:p w14:paraId="1E7D79E2" w14:textId="77777777" w:rsidR="00A739E3" w:rsidRPr="00D43EB4" w:rsidRDefault="00A739E3" w:rsidP="00A739E3">
      <w:pPr>
        <w:keepNext/>
        <w:tabs>
          <w:tab w:val="left" w:pos="540"/>
        </w:tabs>
        <w:jc w:val="center"/>
        <w:rPr>
          <w:rFonts w:ascii="Arial" w:hAnsi="Arial" w:cs="Arial"/>
          <w:b/>
          <w:bCs/>
        </w:rPr>
      </w:pPr>
      <w:r w:rsidRPr="6F17791E">
        <w:rPr>
          <w:rFonts w:ascii="Arial" w:hAnsi="Arial" w:cs="Arial"/>
          <w:b/>
          <w:bCs/>
        </w:rPr>
        <w:t>Form of Certification of Deletion</w:t>
      </w:r>
    </w:p>
    <w:p w14:paraId="4EB9A67F" w14:textId="77777777" w:rsidR="00A739E3" w:rsidRPr="00D43EB4" w:rsidRDefault="00A739E3" w:rsidP="00A739E3">
      <w:pPr>
        <w:keepNext/>
        <w:tabs>
          <w:tab w:val="left" w:pos="540"/>
        </w:tabs>
        <w:jc w:val="center"/>
        <w:rPr>
          <w:rFonts w:ascii="Arial" w:hAnsi="Arial" w:cs="Arial"/>
          <w:b/>
          <w:bCs/>
        </w:rPr>
      </w:pPr>
    </w:p>
    <w:p w14:paraId="43353658" w14:textId="681EA77F" w:rsidR="00A739E3" w:rsidRPr="00D43EB4" w:rsidRDefault="00A739E3" w:rsidP="6F17791E">
      <w:pPr>
        <w:pStyle w:val="paragraph"/>
        <w:spacing w:before="0" w:beforeAutospacing="0" w:after="0" w:afterAutospacing="0"/>
        <w:ind w:left="540" w:hanging="540"/>
        <w:textAlignment w:val="baseline"/>
        <w:rPr>
          <w:rStyle w:val="eop"/>
          <w:rFonts w:ascii="Arial" w:hAnsi="Arial" w:cs="Arial"/>
          <w:sz w:val="22"/>
          <w:szCs w:val="22"/>
        </w:rPr>
      </w:pPr>
      <w:r w:rsidRPr="6F17791E">
        <w:rPr>
          <w:rStyle w:val="normaltextrun"/>
          <w:rFonts w:ascii="Arial" w:hAnsi="Arial" w:cs="Arial"/>
          <w:b/>
          <w:bCs/>
          <w:sz w:val="22"/>
          <w:szCs w:val="22"/>
          <w:u w:val="single"/>
        </w:rPr>
        <w:t>To be completed by an authorized representative of </w:t>
      </w:r>
      <w:r w:rsidRPr="6F17791E">
        <w:rPr>
          <w:rStyle w:val="contextualspellingandgrammarerror"/>
          <w:rFonts w:ascii="Arial" w:hAnsi="Arial" w:cs="Arial"/>
          <w:b/>
          <w:bCs/>
          <w:sz w:val="22"/>
          <w:szCs w:val="22"/>
          <w:u w:val="single"/>
        </w:rPr>
        <w:t>Bidder</w:t>
      </w:r>
      <w:r w:rsidRPr="6F17791E">
        <w:rPr>
          <w:rStyle w:val="normaltextrun"/>
          <w:rFonts w:ascii="Arial" w:hAnsi="Arial" w:cs="Arial"/>
          <w:b/>
          <w:bCs/>
          <w:sz w:val="22"/>
          <w:szCs w:val="22"/>
          <w:u w:val="single"/>
        </w:rPr>
        <w:t>:</w:t>
      </w:r>
    </w:p>
    <w:p w14:paraId="29E9F2DF" w14:textId="42043D8A" w:rsidR="00A739E3" w:rsidRPr="00D43EB4" w:rsidRDefault="00A739E3" w:rsidP="6F17791E">
      <w:pPr>
        <w:ind w:left="540" w:hanging="540"/>
        <w:textAlignment w:val="baseline"/>
        <w:rPr>
          <w:rFonts w:ascii="Arial" w:hAnsi="Arial" w:cs="Arial"/>
          <w:sz w:val="22"/>
          <w:szCs w:val="22"/>
        </w:rPr>
      </w:pPr>
      <w:r w:rsidRPr="6F17791E">
        <w:rPr>
          <w:rFonts w:ascii="Arial" w:hAnsi="Arial" w:cs="Arial"/>
          <w:sz w:val="22"/>
          <w:szCs w:val="22"/>
        </w:rPr>
        <w:t>(Either (1) at such time as it is no longer required for the purposes of this Agreement or (2) upon request of the Board.)</w:t>
      </w:r>
    </w:p>
    <w:p w14:paraId="0F171CDF" w14:textId="77777777" w:rsidR="00A739E3" w:rsidRPr="00D43EB4" w:rsidRDefault="00A739E3" w:rsidP="6F17791E">
      <w:pPr>
        <w:pStyle w:val="paragraph"/>
        <w:spacing w:before="0" w:beforeAutospacing="0" w:after="0" w:afterAutospacing="0"/>
        <w:ind w:left="540" w:hanging="540"/>
        <w:textAlignment w:val="baseline"/>
        <w:rPr>
          <w:rFonts w:ascii="Arial" w:hAnsi="Arial" w:cs="Arial"/>
          <w:sz w:val="22"/>
          <w:szCs w:val="22"/>
        </w:rPr>
      </w:pPr>
      <w:r w:rsidRPr="6F17791E">
        <w:rPr>
          <w:rStyle w:val="eop"/>
          <w:rFonts w:ascii="Arial" w:hAnsi="Arial" w:cs="Arial"/>
          <w:sz w:val="22"/>
          <w:szCs w:val="22"/>
        </w:rPr>
        <w:t> </w:t>
      </w:r>
    </w:p>
    <w:p w14:paraId="04BB51E9" w14:textId="74944C90" w:rsidR="00A739E3" w:rsidRPr="00D43EB4" w:rsidRDefault="00A739E3" w:rsidP="6F17791E">
      <w:pPr>
        <w:pStyle w:val="paragraph"/>
        <w:spacing w:before="0" w:beforeAutospacing="0" w:after="0" w:afterAutospacing="0" w:line="480" w:lineRule="auto"/>
        <w:ind w:firstLine="540"/>
        <w:textAlignment w:val="baseline"/>
        <w:rPr>
          <w:rFonts w:ascii="Arial" w:hAnsi="Arial" w:cs="Arial"/>
          <w:sz w:val="22"/>
          <w:szCs w:val="22"/>
        </w:rPr>
      </w:pPr>
      <w:r w:rsidRPr="6F17791E">
        <w:rPr>
          <w:rStyle w:val="normaltextrun"/>
          <w:rFonts w:ascii="Arial" w:hAnsi="Arial" w:cs="Arial"/>
          <w:sz w:val="22"/>
          <w:szCs w:val="22"/>
        </w:rPr>
        <w:t xml:space="preserve">I, </w:t>
      </w:r>
      <w:r w:rsidRPr="6F17791E">
        <w:rPr>
          <w:rStyle w:val="normaltextrun"/>
          <w:rFonts w:ascii="Arial" w:hAnsi="Arial" w:cs="Arial"/>
          <w:sz w:val="22"/>
          <w:szCs w:val="22"/>
          <w:highlight w:val="yellow"/>
        </w:rPr>
        <w:t>[EMPLOYEE NAME]</w:t>
      </w:r>
      <w:r w:rsidRPr="6F17791E">
        <w:rPr>
          <w:rStyle w:val="normaltextrun"/>
          <w:rFonts w:ascii="Arial" w:hAnsi="Arial" w:cs="Arial"/>
          <w:sz w:val="22"/>
          <w:szCs w:val="22"/>
        </w:rPr>
        <w:t>, an employee of </w:t>
      </w:r>
      <w:r w:rsidRPr="6F17791E">
        <w:rPr>
          <w:rStyle w:val="contextualspellingandgrammarerror"/>
          <w:rFonts w:ascii="Arial" w:hAnsi="Arial" w:cs="Arial"/>
          <w:sz w:val="22"/>
          <w:szCs w:val="22"/>
        </w:rPr>
        <w:t>Bidder authorized to make such statements,</w:t>
      </w:r>
      <w:r w:rsidRPr="6F17791E">
        <w:rPr>
          <w:rStyle w:val="normaltextrun"/>
          <w:rFonts w:ascii="Arial" w:hAnsi="Arial" w:cs="Arial"/>
          <w:sz w:val="22"/>
          <w:szCs w:val="22"/>
        </w:rPr>
        <w:t xml:space="preserve"> hereby certify that on </w:t>
      </w:r>
      <w:r w:rsidRPr="6F17791E">
        <w:rPr>
          <w:rStyle w:val="normaltextrun"/>
          <w:rFonts w:ascii="Arial" w:hAnsi="Arial" w:cs="Arial"/>
          <w:sz w:val="22"/>
          <w:szCs w:val="22"/>
          <w:highlight w:val="yellow"/>
        </w:rPr>
        <w:t>[DATE]</w:t>
      </w:r>
      <w:r w:rsidRPr="6F17791E">
        <w:rPr>
          <w:rStyle w:val="normaltextrun"/>
          <w:rFonts w:ascii="Arial" w:hAnsi="Arial" w:cs="Arial"/>
          <w:sz w:val="22"/>
          <w:szCs w:val="22"/>
        </w:rPr>
        <w:t xml:space="preserve"> </w:t>
      </w:r>
      <w:r w:rsidRPr="6F17791E">
        <w:rPr>
          <w:rStyle w:val="normaltextrun"/>
          <w:rFonts w:ascii="Arial" w:hAnsi="Arial" w:cs="Arial"/>
          <w:sz w:val="22"/>
          <w:szCs w:val="22"/>
          <w:highlight w:val="yellow"/>
        </w:rPr>
        <w:t>[BIDDER]</w:t>
      </w:r>
      <w:r w:rsidRPr="6F17791E">
        <w:rPr>
          <w:rStyle w:val="normaltextrun"/>
          <w:rFonts w:ascii="Arial" w:hAnsi="Arial" w:cs="Arial"/>
          <w:sz w:val="22"/>
          <w:szCs w:val="22"/>
        </w:rPr>
        <w:t xml:space="preserve"> deleted all copies or extracts of Confidential Information, in whole or in part, currently in its possession in any electronic format.</w:t>
      </w:r>
    </w:p>
    <w:p w14:paraId="21420248" w14:textId="77777777" w:rsidR="00A739E3" w:rsidRPr="00D43EB4" w:rsidRDefault="00A739E3" w:rsidP="6F17791E">
      <w:pPr>
        <w:pStyle w:val="paragraph"/>
        <w:spacing w:before="0" w:beforeAutospacing="0" w:after="0" w:afterAutospacing="0" w:line="360" w:lineRule="auto"/>
        <w:textAlignment w:val="baseline"/>
        <w:rPr>
          <w:rFonts w:ascii="Arial" w:hAnsi="Arial" w:cs="Arial"/>
          <w:sz w:val="22"/>
          <w:szCs w:val="22"/>
        </w:rPr>
      </w:pPr>
    </w:p>
    <w:p w14:paraId="7C5E4531" w14:textId="77777777" w:rsidR="00A739E3" w:rsidRPr="00D43EB4" w:rsidRDefault="00A739E3" w:rsidP="6F17791E">
      <w:pPr>
        <w:pStyle w:val="paragraph"/>
        <w:spacing w:before="0" w:beforeAutospacing="0" w:after="0" w:afterAutospacing="0"/>
        <w:textAlignment w:val="baseline"/>
        <w:rPr>
          <w:rFonts w:ascii="Arial" w:hAnsi="Arial" w:cs="Arial"/>
          <w:sz w:val="22"/>
          <w:szCs w:val="22"/>
        </w:rPr>
      </w:pPr>
      <w:r w:rsidRPr="6F17791E">
        <w:rPr>
          <w:rStyle w:val="normaltextrun"/>
          <w:rFonts w:ascii="Arial" w:hAnsi="Arial" w:cs="Arial"/>
          <w:sz w:val="22"/>
          <w:szCs w:val="22"/>
          <w:u w:val="single"/>
        </w:rPr>
        <w:t>Signature: ________________________________</w:t>
      </w:r>
      <w:r>
        <w:tab/>
      </w:r>
      <w:r w:rsidRPr="6F17791E">
        <w:rPr>
          <w:rStyle w:val="normaltextrun"/>
          <w:rFonts w:ascii="Arial" w:hAnsi="Arial" w:cs="Arial"/>
          <w:sz w:val="22"/>
          <w:szCs w:val="22"/>
          <w:u w:val="single"/>
        </w:rPr>
        <w:t>Date: ________________</w:t>
      </w:r>
      <w:r w:rsidRPr="6F17791E">
        <w:rPr>
          <w:rStyle w:val="eop"/>
          <w:rFonts w:ascii="Arial" w:hAnsi="Arial" w:cs="Arial"/>
          <w:sz w:val="22"/>
          <w:szCs w:val="22"/>
        </w:rPr>
        <w:t> </w:t>
      </w:r>
    </w:p>
    <w:p w14:paraId="47915C1E" w14:textId="77777777" w:rsidR="00A739E3" w:rsidRPr="00D43EB4" w:rsidRDefault="00A739E3" w:rsidP="6F17791E">
      <w:pPr>
        <w:pStyle w:val="paragraph"/>
        <w:spacing w:before="0" w:beforeAutospacing="0" w:after="0" w:afterAutospacing="0"/>
        <w:ind w:left="3960" w:hanging="3960"/>
        <w:textAlignment w:val="baseline"/>
        <w:rPr>
          <w:rStyle w:val="normaltextrun"/>
          <w:rFonts w:ascii="Arial" w:hAnsi="Arial" w:cs="Arial"/>
          <w:sz w:val="22"/>
          <w:szCs w:val="22"/>
          <w:u w:val="single"/>
        </w:rPr>
      </w:pPr>
      <w:r w:rsidRPr="6F17791E">
        <w:rPr>
          <w:rStyle w:val="normaltextrun"/>
          <w:rFonts w:ascii="Arial" w:hAnsi="Arial" w:cs="Arial"/>
          <w:sz w:val="22"/>
          <w:szCs w:val="22"/>
          <w:u w:val="single"/>
        </w:rPr>
        <w:t xml:space="preserve">By execution, signer certifies that s/he is authorized </w:t>
      </w:r>
    </w:p>
    <w:p w14:paraId="2E87B35B" w14:textId="0D7BC9B3" w:rsidR="00A739E3" w:rsidRPr="00D43EB4" w:rsidRDefault="00A739E3" w:rsidP="6F17791E">
      <w:pPr>
        <w:pStyle w:val="paragraph"/>
        <w:spacing w:before="0" w:beforeAutospacing="0" w:after="0" w:afterAutospacing="0"/>
        <w:ind w:left="3960" w:hanging="3960"/>
        <w:textAlignment w:val="baseline"/>
        <w:rPr>
          <w:rFonts w:ascii="Arial" w:hAnsi="Arial" w:cs="Arial"/>
          <w:sz w:val="22"/>
          <w:szCs w:val="22"/>
          <w:u w:val="single"/>
        </w:rPr>
      </w:pPr>
      <w:r w:rsidRPr="6F17791E">
        <w:rPr>
          <w:rStyle w:val="normaltextrun"/>
          <w:rFonts w:ascii="Arial" w:hAnsi="Arial" w:cs="Arial"/>
          <w:sz w:val="22"/>
          <w:szCs w:val="22"/>
          <w:u w:val="single"/>
        </w:rPr>
        <w:t>to make such certification on behalf of Bidder.</w:t>
      </w:r>
      <w:r w:rsidRPr="6F17791E">
        <w:rPr>
          <w:rStyle w:val="eop"/>
          <w:rFonts w:ascii="Arial" w:hAnsi="Arial" w:cs="Arial"/>
          <w:sz w:val="22"/>
          <w:szCs w:val="22"/>
        </w:rPr>
        <w:t> </w:t>
      </w:r>
    </w:p>
    <w:p w14:paraId="26F87656" w14:textId="77777777" w:rsidR="00A739E3" w:rsidRPr="00D43EB4" w:rsidRDefault="00A739E3" w:rsidP="00A739E3">
      <w:pPr>
        <w:keepNext/>
        <w:tabs>
          <w:tab w:val="left" w:pos="540"/>
        </w:tabs>
        <w:rPr>
          <w:rFonts w:ascii="Arial" w:hAnsi="Arial" w:cs="Arial"/>
          <w:b/>
          <w:bCs/>
        </w:rPr>
      </w:pPr>
    </w:p>
    <w:p w14:paraId="24E097A3" w14:textId="77777777" w:rsidR="00A739E3" w:rsidRPr="00D43EB4" w:rsidRDefault="00A739E3" w:rsidP="00A739E3">
      <w:pPr>
        <w:pStyle w:val="BodyText"/>
        <w:rPr>
          <w:rFonts w:cs="Arial"/>
          <w:color w:val="2A2A2A"/>
          <w:kern w:val="16"/>
          <w:sz w:val="22"/>
          <w:szCs w:val="22"/>
        </w:rPr>
      </w:pPr>
    </w:p>
    <w:p w14:paraId="57260C40" w14:textId="77777777" w:rsidR="00A739E3" w:rsidRPr="00D43EB4" w:rsidRDefault="00A739E3" w:rsidP="00A739E3">
      <w:pPr>
        <w:pStyle w:val="BodyText"/>
        <w:rPr>
          <w:rFonts w:cs="Arial"/>
          <w:color w:val="2A2A2A"/>
          <w:kern w:val="16"/>
          <w:sz w:val="22"/>
          <w:szCs w:val="22"/>
        </w:rPr>
      </w:pPr>
    </w:p>
    <w:p w14:paraId="69B0CA64" w14:textId="7D5FF9F4" w:rsidR="00A739E3" w:rsidRPr="00D43EB4" w:rsidRDefault="00A739E3" w:rsidP="00A739E3">
      <w:pPr>
        <w:pStyle w:val="BodyText"/>
        <w:rPr>
          <w:rFonts w:cs="Arial"/>
          <w:color w:val="2A2A2A"/>
          <w:kern w:val="16"/>
          <w:sz w:val="22"/>
          <w:szCs w:val="22"/>
        </w:rPr>
      </w:pPr>
      <w:r w:rsidRPr="00D43EB4">
        <w:rPr>
          <w:rFonts w:cs="Arial"/>
          <w:color w:val="2A2A2A"/>
          <w:kern w:val="16"/>
          <w:sz w:val="22"/>
          <w:szCs w:val="22"/>
        </w:rPr>
        <w:t xml:space="preserve">Subscribed and sworn to before me this </w:t>
      </w:r>
      <w:r w:rsidRPr="00D43EB4">
        <w:rPr>
          <w:rFonts w:cs="Arial"/>
          <w:color w:val="2A2A2A"/>
          <w:kern w:val="16"/>
          <w:sz w:val="22"/>
          <w:szCs w:val="22"/>
          <w:u w:val="single"/>
        </w:rPr>
        <w:t xml:space="preserve">      </w:t>
      </w:r>
      <w:r w:rsidRPr="00D43EB4">
        <w:rPr>
          <w:rFonts w:cs="Arial"/>
          <w:color w:val="2A2A2A"/>
          <w:kern w:val="16"/>
          <w:sz w:val="22"/>
          <w:szCs w:val="22"/>
        </w:rPr>
        <w:t xml:space="preserve"> day of </w:t>
      </w:r>
      <w:r w:rsidR="241C0FD9" w:rsidRPr="00D43EB4">
        <w:rPr>
          <w:rFonts w:cs="Arial"/>
          <w:color w:val="2A2A2A"/>
          <w:kern w:val="16"/>
          <w:sz w:val="22"/>
          <w:szCs w:val="22"/>
        </w:rPr>
        <w:t>___________</w:t>
      </w:r>
      <w:r w:rsidRPr="00D43EB4">
        <w:rPr>
          <w:rFonts w:cs="Arial"/>
          <w:color w:val="2A2A2A"/>
          <w:kern w:val="16"/>
          <w:sz w:val="22"/>
          <w:szCs w:val="22"/>
        </w:rPr>
        <w:t>, 20__.</w:t>
      </w:r>
    </w:p>
    <w:p w14:paraId="3E5141AF" w14:textId="77777777" w:rsidR="00A739E3" w:rsidRPr="00D43EB4" w:rsidRDefault="00A739E3" w:rsidP="00A739E3">
      <w:pPr>
        <w:pStyle w:val="BodyText"/>
        <w:rPr>
          <w:rFonts w:cs="Arial"/>
          <w:kern w:val="16"/>
          <w:sz w:val="22"/>
          <w:szCs w:val="22"/>
        </w:rPr>
      </w:pPr>
    </w:p>
    <w:p w14:paraId="4E51AADE" w14:textId="77777777" w:rsidR="00A739E3" w:rsidRPr="00D43EB4" w:rsidRDefault="00A739E3" w:rsidP="00A739E3">
      <w:pPr>
        <w:rPr>
          <w:rFonts w:ascii="Arial" w:hAnsi="Arial" w:cs="Arial"/>
        </w:rPr>
      </w:pPr>
    </w:p>
    <w:p w14:paraId="2E14EDC0" w14:textId="77777777" w:rsidR="00A739E3" w:rsidRPr="00D43EB4" w:rsidRDefault="00A739E3" w:rsidP="00A739E3">
      <w:pPr>
        <w:rPr>
          <w:rFonts w:ascii="Arial" w:hAnsi="Arial" w:cs="Arial"/>
        </w:rPr>
      </w:pPr>
    </w:p>
    <w:p w14:paraId="73F1B630" w14:textId="77777777" w:rsidR="00A739E3" w:rsidRPr="00D43EB4" w:rsidRDefault="0D5D2AA0" w:rsidP="00A739E3">
      <w:pPr>
        <w:pStyle w:val="BodyText"/>
      </w:pPr>
      <w:r w:rsidRPr="00D43EB4">
        <w:rPr>
          <w:rFonts w:cs="Arial"/>
          <w:kern w:val="16"/>
          <w:sz w:val="22"/>
          <w:szCs w:val="22"/>
          <w:u w:val="single"/>
        </w:rPr>
        <w:t>________________________________</w:t>
      </w:r>
    </w:p>
    <w:p w14:paraId="1AE74EAB" w14:textId="77777777" w:rsidR="00A739E3" w:rsidRPr="00D43EB4" w:rsidRDefault="00A739E3" w:rsidP="00A739E3">
      <w:pPr>
        <w:pStyle w:val="BodyText"/>
        <w:rPr>
          <w:rFonts w:cs="Arial"/>
          <w:kern w:val="16"/>
          <w:sz w:val="22"/>
          <w:szCs w:val="22"/>
        </w:rPr>
      </w:pPr>
      <w:r w:rsidRPr="00D43EB4">
        <w:rPr>
          <w:rFonts w:cs="Arial"/>
          <w:color w:val="2A2A2A"/>
          <w:kern w:val="16"/>
          <w:sz w:val="22"/>
          <w:szCs w:val="22"/>
        </w:rPr>
        <w:t>Notary Public</w:t>
      </w:r>
      <w:ins w:id="1" w:author="Brummitt, Christopher" w:date="2023-04-21T13:16:00Z">
        <w:r>
          <w:tab/>
        </w:r>
        <w:r>
          <w:tab/>
        </w:r>
        <w:r>
          <w:tab/>
        </w:r>
        <w:r>
          <w:tab/>
        </w:r>
        <w:r>
          <w:tab/>
        </w:r>
        <w:r>
          <w:tab/>
        </w:r>
      </w:ins>
    </w:p>
    <w:p w14:paraId="36C1BA15" w14:textId="77777777" w:rsidR="00A739E3" w:rsidRPr="00D43EB4" w:rsidRDefault="00A739E3" w:rsidP="00A739E3">
      <w:pPr>
        <w:keepNext/>
        <w:tabs>
          <w:tab w:val="left" w:pos="540"/>
        </w:tabs>
        <w:rPr>
          <w:rFonts w:ascii="Arial" w:hAnsi="Arial" w:cs="Arial"/>
          <w:b/>
          <w:bCs/>
        </w:rPr>
      </w:pPr>
    </w:p>
    <w:p w14:paraId="25224EA2" w14:textId="77777777" w:rsidR="006F07D8" w:rsidRPr="00DC02C9" w:rsidRDefault="006F07D8" w:rsidP="00DC02C9">
      <w:pPr>
        <w:keepNext/>
        <w:keepLines/>
        <w:rPr>
          <w:rFonts w:ascii="Arial" w:hAnsi="Arial" w:cs="Arial"/>
          <w:sz w:val="22"/>
        </w:rPr>
      </w:pPr>
    </w:p>
    <w:sectPr w:rsidR="006F07D8" w:rsidRPr="00DC02C9" w:rsidSect="00D6541D">
      <w:footerReference w:type="default" r:id="rId11"/>
      <w:type w:val="continuous"/>
      <w:pgSz w:w="12240" w:h="15840"/>
      <w:pgMar w:top="1080" w:right="1080" w:bottom="108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D60FF" w14:textId="77777777" w:rsidR="001A5B68" w:rsidRDefault="001A5B68">
      <w:r>
        <w:separator/>
      </w:r>
    </w:p>
  </w:endnote>
  <w:endnote w:type="continuationSeparator" w:id="0">
    <w:p w14:paraId="718A7995" w14:textId="77777777" w:rsidR="001A5B68" w:rsidRDefault="001A5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 Helvetica Bol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F9468" w14:textId="764BF9FC" w:rsidR="009250ED" w:rsidRPr="002A1AA5" w:rsidRDefault="6F17791E" w:rsidP="6F17791E">
    <w:pPr>
      <w:pStyle w:val="Footer"/>
      <w:widowControl w:val="0"/>
      <w:rPr>
        <w:rFonts w:ascii="Arial" w:hAnsi="Arial" w:cs="Arial"/>
        <w:b w:val="0"/>
        <w:caps w:val="0"/>
        <w:color w:val="auto"/>
      </w:rPr>
    </w:pPr>
    <w:r w:rsidRPr="6F17791E">
      <w:rPr>
        <w:rFonts w:ascii="Arial" w:hAnsi="Arial" w:cs="Arial"/>
        <w:b w:val="0"/>
        <w:caps w:val="0"/>
        <w:color w:val="auto"/>
      </w:rPr>
      <w:t>Revised by OGC 4/21/2023</w:t>
    </w:r>
    <w:r w:rsidR="009250ED">
      <w:tab/>
    </w:r>
    <w:r w:rsidR="009250ED">
      <w:tab/>
    </w:r>
    <w:r w:rsidRPr="6F17791E">
      <w:rPr>
        <w:rFonts w:ascii="Arial" w:hAnsi="Arial" w:cs="Arial"/>
        <w:b w:val="0"/>
        <w:caps w:val="0"/>
        <w:color w:val="auto"/>
      </w:rPr>
      <w:t>Page</w:t>
    </w:r>
    <w:r w:rsidRPr="6F17791E">
      <w:rPr>
        <w:rFonts w:ascii="Arial" w:hAnsi="Arial" w:cs="Arial"/>
        <w:b w:val="0"/>
        <w:color w:val="auto"/>
      </w:rPr>
      <w:t xml:space="preserve"> </w:t>
    </w:r>
    <w:r w:rsidR="009250ED" w:rsidRPr="6F17791E">
      <w:rPr>
        <w:rStyle w:val="PageNumber"/>
        <w:rFonts w:ascii="Arial" w:hAnsi="Arial" w:cs="Arial"/>
        <w:b w:val="0"/>
        <w:noProof/>
        <w:color w:val="auto"/>
      </w:rPr>
      <w:fldChar w:fldCharType="begin"/>
    </w:r>
    <w:r w:rsidR="009250ED" w:rsidRPr="6F17791E">
      <w:rPr>
        <w:rStyle w:val="PageNumber"/>
        <w:rFonts w:ascii="Arial" w:hAnsi="Arial" w:cs="Arial"/>
        <w:b w:val="0"/>
        <w:color w:val="auto"/>
      </w:rPr>
      <w:instrText xml:space="preserve"> PAGE </w:instrText>
    </w:r>
    <w:r w:rsidR="009250ED" w:rsidRPr="6F17791E">
      <w:rPr>
        <w:rStyle w:val="PageNumber"/>
        <w:rFonts w:ascii="Arial" w:hAnsi="Arial" w:cs="Arial"/>
        <w:b w:val="0"/>
        <w:color w:val="auto"/>
      </w:rPr>
      <w:fldChar w:fldCharType="separate"/>
    </w:r>
    <w:r w:rsidRPr="6F17791E">
      <w:rPr>
        <w:rStyle w:val="PageNumber"/>
        <w:rFonts w:ascii="Arial" w:hAnsi="Arial" w:cs="Arial"/>
        <w:b w:val="0"/>
        <w:noProof/>
        <w:color w:val="auto"/>
      </w:rPr>
      <w:t>1</w:t>
    </w:r>
    <w:r w:rsidR="009250ED" w:rsidRPr="6F17791E">
      <w:rPr>
        <w:rStyle w:val="PageNumber"/>
        <w:rFonts w:ascii="Arial" w:hAnsi="Arial" w:cs="Arial"/>
        <w:b w:val="0"/>
        <w:noProof/>
        <w:color w:val="auto"/>
      </w:rPr>
      <w:fldChar w:fldCharType="end"/>
    </w:r>
    <w:r w:rsidRPr="6F17791E">
      <w:rPr>
        <w:rStyle w:val="PageNumber"/>
        <w:rFonts w:ascii="Arial" w:hAnsi="Arial" w:cs="Arial"/>
        <w:b w:val="0"/>
        <w:color w:val="auto"/>
      </w:rPr>
      <w:t xml:space="preserve"> </w:t>
    </w:r>
    <w:r w:rsidRPr="6F17791E">
      <w:rPr>
        <w:rStyle w:val="PageNumber"/>
        <w:rFonts w:ascii="Arial" w:hAnsi="Arial" w:cs="Arial"/>
        <w:b w:val="0"/>
        <w:caps w:val="0"/>
        <w:color w:val="auto"/>
      </w:rPr>
      <w:t>of</w:t>
    </w:r>
    <w:r w:rsidRPr="6F17791E">
      <w:rPr>
        <w:rStyle w:val="PageNumber"/>
        <w:rFonts w:ascii="Arial" w:hAnsi="Arial" w:cs="Arial"/>
        <w:b w:val="0"/>
        <w:color w:val="auto"/>
      </w:rPr>
      <w:t xml:space="preserve"> </w:t>
    </w:r>
    <w:r w:rsidR="009250ED" w:rsidRPr="6F17791E">
      <w:rPr>
        <w:rStyle w:val="PageNumber"/>
        <w:rFonts w:ascii="Arial" w:hAnsi="Arial" w:cs="Arial"/>
        <w:b w:val="0"/>
        <w:noProof/>
        <w:color w:val="auto"/>
      </w:rPr>
      <w:fldChar w:fldCharType="begin"/>
    </w:r>
    <w:r w:rsidR="009250ED" w:rsidRPr="6F17791E">
      <w:rPr>
        <w:rStyle w:val="PageNumber"/>
        <w:rFonts w:ascii="Arial" w:hAnsi="Arial" w:cs="Arial"/>
        <w:b w:val="0"/>
        <w:color w:val="auto"/>
      </w:rPr>
      <w:instrText xml:space="preserve"> NUMPAGES </w:instrText>
    </w:r>
    <w:r w:rsidR="009250ED" w:rsidRPr="6F17791E">
      <w:rPr>
        <w:rStyle w:val="PageNumber"/>
        <w:rFonts w:ascii="Arial" w:hAnsi="Arial" w:cs="Arial"/>
        <w:b w:val="0"/>
        <w:color w:val="auto"/>
      </w:rPr>
      <w:fldChar w:fldCharType="separate"/>
    </w:r>
    <w:r w:rsidRPr="6F17791E">
      <w:rPr>
        <w:rStyle w:val="PageNumber"/>
        <w:rFonts w:ascii="Arial" w:hAnsi="Arial" w:cs="Arial"/>
        <w:b w:val="0"/>
        <w:noProof/>
        <w:color w:val="auto"/>
      </w:rPr>
      <w:t>4</w:t>
    </w:r>
    <w:r w:rsidR="009250ED" w:rsidRPr="6F17791E">
      <w:rPr>
        <w:rStyle w:val="PageNumber"/>
        <w:rFonts w:ascii="Arial" w:hAnsi="Arial" w:cs="Arial"/>
        <w:b w:val="0"/>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D5B5E" w14:textId="77777777" w:rsidR="001A5B68" w:rsidRDefault="001A5B68">
      <w:r>
        <w:separator/>
      </w:r>
    </w:p>
  </w:footnote>
  <w:footnote w:type="continuationSeparator" w:id="0">
    <w:p w14:paraId="1F9695D1" w14:textId="77777777" w:rsidR="001A5B68" w:rsidRDefault="001A5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80D8E"/>
    <w:multiLevelType w:val="singleLevel"/>
    <w:tmpl w:val="6D62B3BA"/>
    <w:lvl w:ilvl="0">
      <w:start w:val="9"/>
      <w:numFmt w:val="decimal"/>
      <w:lvlText w:val="(%1)"/>
      <w:lvlJc w:val="left"/>
      <w:pPr>
        <w:tabs>
          <w:tab w:val="num" w:pos="435"/>
        </w:tabs>
        <w:ind w:left="435" w:hanging="435"/>
      </w:pPr>
      <w:rPr>
        <w:rFonts w:hint="default"/>
      </w:rPr>
    </w:lvl>
  </w:abstractNum>
  <w:abstractNum w:abstractNumId="1" w15:restartNumberingAfterBreak="0">
    <w:nsid w:val="201B6C29"/>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236F04F1"/>
    <w:multiLevelType w:val="singleLevel"/>
    <w:tmpl w:val="BD2A9A78"/>
    <w:lvl w:ilvl="0">
      <w:start w:val="1"/>
      <w:numFmt w:val="upperLetter"/>
      <w:lvlText w:val="%1."/>
      <w:lvlJc w:val="left"/>
      <w:pPr>
        <w:tabs>
          <w:tab w:val="num" w:pos="905"/>
        </w:tabs>
        <w:ind w:left="905" w:hanging="465"/>
      </w:pPr>
      <w:rPr>
        <w:rFonts w:hint="default"/>
      </w:rPr>
    </w:lvl>
  </w:abstractNum>
  <w:abstractNum w:abstractNumId="3" w15:restartNumberingAfterBreak="0">
    <w:nsid w:val="24091646"/>
    <w:multiLevelType w:val="multilevel"/>
    <w:tmpl w:val="14A8B8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6D4179F"/>
    <w:multiLevelType w:val="singleLevel"/>
    <w:tmpl w:val="BD2A9A78"/>
    <w:lvl w:ilvl="0">
      <w:start w:val="1"/>
      <w:numFmt w:val="upperLetter"/>
      <w:lvlText w:val="%1."/>
      <w:lvlJc w:val="left"/>
      <w:pPr>
        <w:tabs>
          <w:tab w:val="num" w:pos="905"/>
        </w:tabs>
        <w:ind w:left="905" w:hanging="465"/>
      </w:pPr>
      <w:rPr>
        <w:rFonts w:hint="default"/>
      </w:rPr>
    </w:lvl>
  </w:abstractNum>
  <w:abstractNum w:abstractNumId="5" w15:restartNumberingAfterBreak="0">
    <w:nsid w:val="40BD414D"/>
    <w:multiLevelType w:val="singleLevel"/>
    <w:tmpl w:val="BD2A9A78"/>
    <w:lvl w:ilvl="0">
      <w:start w:val="1"/>
      <w:numFmt w:val="upperLetter"/>
      <w:lvlText w:val="%1."/>
      <w:lvlJc w:val="left"/>
      <w:pPr>
        <w:tabs>
          <w:tab w:val="num" w:pos="905"/>
        </w:tabs>
        <w:ind w:left="905" w:hanging="465"/>
      </w:pPr>
      <w:rPr>
        <w:rFonts w:hint="default"/>
      </w:rPr>
    </w:lvl>
  </w:abstractNum>
  <w:abstractNum w:abstractNumId="6" w15:restartNumberingAfterBreak="0">
    <w:nsid w:val="60FD1F78"/>
    <w:multiLevelType w:val="hybridMultilevel"/>
    <w:tmpl w:val="011ABEA0"/>
    <w:lvl w:ilvl="0" w:tplc="E37491C6">
      <w:start w:val="1"/>
      <w:numFmt w:val="decimal"/>
      <w:lvlText w:val="(%1)"/>
      <w:lvlJc w:val="left"/>
      <w:pPr>
        <w:tabs>
          <w:tab w:val="num" w:pos="720"/>
        </w:tabs>
        <w:ind w:left="720" w:hanging="720"/>
      </w:pPr>
      <w:rPr>
        <w:rFonts w:hint="default"/>
        <w:color w:val="auto"/>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A0C177C"/>
    <w:multiLevelType w:val="singleLevel"/>
    <w:tmpl w:val="4FDAB6E6"/>
    <w:lvl w:ilvl="0">
      <w:start w:val="5"/>
      <w:numFmt w:val="decimal"/>
      <w:lvlText w:val="(%1)"/>
      <w:lvlJc w:val="left"/>
      <w:pPr>
        <w:tabs>
          <w:tab w:val="num" w:pos="435"/>
        </w:tabs>
        <w:ind w:left="435" w:hanging="435"/>
      </w:pPr>
      <w:rPr>
        <w:rFonts w:hint="default"/>
      </w:rPr>
    </w:lvl>
  </w:abstractNum>
  <w:abstractNum w:abstractNumId="8" w15:restartNumberingAfterBreak="0">
    <w:nsid w:val="7ABF4030"/>
    <w:multiLevelType w:val="hybridMultilevel"/>
    <w:tmpl w:val="31EA45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4057759">
    <w:abstractNumId w:val="5"/>
  </w:num>
  <w:num w:numId="2" w16cid:durableId="953946937">
    <w:abstractNumId w:val="4"/>
  </w:num>
  <w:num w:numId="3" w16cid:durableId="342972163">
    <w:abstractNumId w:val="7"/>
  </w:num>
  <w:num w:numId="4" w16cid:durableId="1386372652">
    <w:abstractNumId w:val="0"/>
  </w:num>
  <w:num w:numId="5" w16cid:durableId="198132696">
    <w:abstractNumId w:val="1"/>
  </w:num>
  <w:num w:numId="6" w16cid:durableId="1642884603">
    <w:abstractNumId w:val="2"/>
  </w:num>
  <w:num w:numId="7" w16cid:durableId="671689177">
    <w:abstractNumId w:val="6"/>
  </w:num>
  <w:num w:numId="8" w16cid:durableId="839269083">
    <w:abstractNumId w:val="3"/>
  </w:num>
  <w:num w:numId="9" w16cid:durableId="31445710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ummitt, Christopher">
    <w15:presenceInfo w15:providerId="AD" w15:userId="S::cbrumm@denverwater.org::61c87284-1fe6-4bab-b848-a57b607543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F7A"/>
    <w:rsid w:val="00002D43"/>
    <w:rsid w:val="000032E9"/>
    <w:rsid w:val="000111F7"/>
    <w:rsid w:val="000128E6"/>
    <w:rsid w:val="00014D40"/>
    <w:rsid w:val="00015AAD"/>
    <w:rsid w:val="000369CB"/>
    <w:rsid w:val="0004364E"/>
    <w:rsid w:val="0004434C"/>
    <w:rsid w:val="00053276"/>
    <w:rsid w:val="00057656"/>
    <w:rsid w:val="0007417F"/>
    <w:rsid w:val="000748AA"/>
    <w:rsid w:val="00083E56"/>
    <w:rsid w:val="00084DFD"/>
    <w:rsid w:val="00087B72"/>
    <w:rsid w:val="00092B9A"/>
    <w:rsid w:val="00093479"/>
    <w:rsid w:val="00094E3A"/>
    <w:rsid w:val="0009695C"/>
    <w:rsid w:val="00096B09"/>
    <w:rsid w:val="000A22CC"/>
    <w:rsid w:val="000A2A45"/>
    <w:rsid w:val="000C013B"/>
    <w:rsid w:val="000C04CD"/>
    <w:rsid w:val="000C1A38"/>
    <w:rsid w:val="000C3E99"/>
    <w:rsid w:val="000C4E60"/>
    <w:rsid w:val="000C73EE"/>
    <w:rsid w:val="000D3397"/>
    <w:rsid w:val="000E1ABB"/>
    <w:rsid w:val="000E6534"/>
    <w:rsid w:val="000E6AE9"/>
    <w:rsid w:val="000F2D85"/>
    <w:rsid w:val="00100293"/>
    <w:rsid w:val="00101DCC"/>
    <w:rsid w:val="00121C22"/>
    <w:rsid w:val="00124774"/>
    <w:rsid w:val="00124AA4"/>
    <w:rsid w:val="00131385"/>
    <w:rsid w:val="001441FC"/>
    <w:rsid w:val="0014423F"/>
    <w:rsid w:val="00151C06"/>
    <w:rsid w:val="00170DA6"/>
    <w:rsid w:val="001753F9"/>
    <w:rsid w:val="001865A1"/>
    <w:rsid w:val="00187A18"/>
    <w:rsid w:val="00192286"/>
    <w:rsid w:val="0019430D"/>
    <w:rsid w:val="00195ADB"/>
    <w:rsid w:val="001A1A06"/>
    <w:rsid w:val="001A2E9E"/>
    <w:rsid w:val="001A3686"/>
    <w:rsid w:val="001A4307"/>
    <w:rsid w:val="001A5B68"/>
    <w:rsid w:val="001B2AAC"/>
    <w:rsid w:val="001B3C15"/>
    <w:rsid w:val="001B4F42"/>
    <w:rsid w:val="001B600F"/>
    <w:rsid w:val="001B6722"/>
    <w:rsid w:val="001B67DB"/>
    <w:rsid w:val="001C0569"/>
    <w:rsid w:val="001D4166"/>
    <w:rsid w:val="001D4509"/>
    <w:rsid w:val="001E124F"/>
    <w:rsid w:val="001E2A02"/>
    <w:rsid w:val="001E63B1"/>
    <w:rsid w:val="001F590D"/>
    <w:rsid w:val="001F6E2F"/>
    <w:rsid w:val="00202B67"/>
    <w:rsid w:val="002031D7"/>
    <w:rsid w:val="002044A6"/>
    <w:rsid w:val="00217084"/>
    <w:rsid w:val="00221857"/>
    <w:rsid w:val="00221BB9"/>
    <w:rsid w:val="00224B8F"/>
    <w:rsid w:val="00224E39"/>
    <w:rsid w:val="00235EB1"/>
    <w:rsid w:val="00237DCC"/>
    <w:rsid w:val="00251C86"/>
    <w:rsid w:val="00256BA6"/>
    <w:rsid w:val="00274495"/>
    <w:rsid w:val="00280A40"/>
    <w:rsid w:val="0029530F"/>
    <w:rsid w:val="002969ED"/>
    <w:rsid w:val="002A1AA5"/>
    <w:rsid w:val="002A3AB0"/>
    <w:rsid w:val="002B4DCA"/>
    <w:rsid w:val="002C00EF"/>
    <w:rsid w:val="002C3F10"/>
    <w:rsid w:val="002C44F4"/>
    <w:rsid w:val="002C710F"/>
    <w:rsid w:val="002D1E21"/>
    <w:rsid w:val="002D550E"/>
    <w:rsid w:val="002D587A"/>
    <w:rsid w:val="002E2546"/>
    <w:rsid w:val="002E57D5"/>
    <w:rsid w:val="002F1E50"/>
    <w:rsid w:val="002F3894"/>
    <w:rsid w:val="003010EA"/>
    <w:rsid w:val="00305A7E"/>
    <w:rsid w:val="0030686E"/>
    <w:rsid w:val="003118B0"/>
    <w:rsid w:val="003139DA"/>
    <w:rsid w:val="003159A8"/>
    <w:rsid w:val="00316FB6"/>
    <w:rsid w:val="003245E8"/>
    <w:rsid w:val="003271C4"/>
    <w:rsid w:val="00345D00"/>
    <w:rsid w:val="003568C9"/>
    <w:rsid w:val="00377EED"/>
    <w:rsid w:val="0039548E"/>
    <w:rsid w:val="00396BDC"/>
    <w:rsid w:val="003A27CD"/>
    <w:rsid w:val="003A461C"/>
    <w:rsid w:val="003A47B5"/>
    <w:rsid w:val="003A6624"/>
    <w:rsid w:val="003E0E8E"/>
    <w:rsid w:val="003F1067"/>
    <w:rsid w:val="003F5D76"/>
    <w:rsid w:val="00401485"/>
    <w:rsid w:val="00403155"/>
    <w:rsid w:val="00411B3D"/>
    <w:rsid w:val="00417CB1"/>
    <w:rsid w:val="004207AF"/>
    <w:rsid w:val="004426BE"/>
    <w:rsid w:val="00465BBB"/>
    <w:rsid w:val="00467F41"/>
    <w:rsid w:val="00474DBC"/>
    <w:rsid w:val="00484F99"/>
    <w:rsid w:val="0048788C"/>
    <w:rsid w:val="00493CD7"/>
    <w:rsid w:val="004A2BBF"/>
    <w:rsid w:val="004A2CF7"/>
    <w:rsid w:val="004A6A54"/>
    <w:rsid w:val="004B2372"/>
    <w:rsid w:val="004B2DCD"/>
    <w:rsid w:val="004B524C"/>
    <w:rsid w:val="004B7749"/>
    <w:rsid w:val="004C00C2"/>
    <w:rsid w:val="004D5D87"/>
    <w:rsid w:val="004E4E45"/>
    <w:rsid w:val="004E5B9A"/>
    <w:rsid w:val="004F1381"/>
    <w:rsid w:val="004F2A6B"/>
    <w:rsid w:val="004F2C22"/>
    <w:rsid w:val="00504CB9"/>
    <w:rsid w:val="00512AD5"/>
    <w:rsid w:val="005251EE"/>
    <w:rsid w:val="00526B51"/>
    <w:rsid w:val="00533387"/>
    <w:rsid w:val="00536AD2"/>
    <w:rsid w:val="00540074"/>
    <w:rsid w:val="0054266E"/>
    <w:rsid w:val="00551299"/>
    <w:rsid w:val="00562AFE"/>
    <w:rsid w:val="0056427F"/>
    <w:rsid w:val="0057458C"/>
    <w:rsid w:val="005833AA"/>
    <w:rsid w:val="005872F3"/>
    <w:rsid w:val="005928C6"/>
    <w:rsid w:val="005934BC"/>
    <w:rsid w:val="00595FD2"/>
    <w:rsid w:val="0059799B"/>
    <w:rsid w:val="005A6B0F"/>
    <w:rsid w:val="005B5D90"/>
    <w:rsid w:val="005C184D"/>
    <w:rsid w:val="005C3C9D"/>
    <w:rsid w:val="005C79C2"/>
    <w:rsid w:val="005D3D17"/>
    <w:rsid w:val="005E053A"/>
    <w:rsid w:val="005E39EC"/>
    <w:rsid w:val="005E5357"/>
    <w:rsid w:val="005E72BB"/>
    <w:rsid w:val="005F173D"/>
    <w:rsid w:val="005F201E"/>
    <w:rsid w:val="00602D9E"/>
    <w:rsid w:val="006208FF"/>
    <w:rsid w:val="00621C81"/>
    <w:rsid w:val="00625396"/>
    <w:rsid w:val="00634B30"/>
    <w:rsid w:val="00636937"/>
    <w:rsid w:val="0063791F"/>
    <w:rsid w:val="00642292"/>
    <w:rsid w:val="0064413A"/>
    <w:rsid w:val="006546B0"/>
    <w:rsid w:val="006701A1"/>
    <w:rsid w:val="00674A46"/>
    <w:rsid w:val="00674F9B"/>
    <w:rsid w:val="0067728B"/>
    <w:rsid w:val="00681BCF"/>
    <w:rsid w:val="006868E8"/>
    <w:rsid w:val="00690631"/>
    <w:rsid w:val="0069361F"/>
    <w:rsid w:val="006B2508"/>
    <w:rsid w:val="006B3CFF"/>
    <w:rsid w:val="006B792A"/>
    <w:rsid w:val="006C351F"/>
    <w:rsid w:val="006C56E1"/>
    <w:rsid w:val="006D32EF"/>
    <w:rsid w:val="006D4203"/>
    <w:rsid w:val="006D6C53"/>
    <w:rsid w:val="006D70B4"/>
    <w:rsid w:val="006E2B0D"/>
    <w:rsid w:val="006E5D96"/>
    <w:rsid w:val="006F07D8"/>
    <w:rsid w:val="00707044"/>
    <w:rsid w:val="0071440D"/>
    <w:rsid w:val="00725DB1"/>
    <w:rsid w:val="00735C88"/>
    <w:rsid w:val="00736F7B"/>
    <w:rsid w:val="0075573C"/>
    <w:rsid w:val="00775997"/>
    <w:rsid w:val="00776681"/>
    <w:rsid w:val="0077723A"/>
    <w:rsid w:val="00782DD0"/>
    <w:rsid w:val="00783490"/>
    <w:rsid w:val="00797057"/>
    <w:rsid w:val="007A348A"/>
    <w:rsid w:val="007B2A92"/>
    <w:rsid w:val="007B3011"/>
    <w:rsid w:val="007D0A69"/>
    <w:rsid w:val="007D24C7"/>
    <w:rsid w:val="007D7291"/>
    <w:rsid w:val="007E4A5D"/>
    <w:rsid w:val="007E58D1"/>
    <w:rsid w:val="00806A39"/>
    <w:rsid w:val="00813CA2"/>
    <w:rsid w:val="00815125"/>
    <w:rsid w:val="008220CD"/>
    <w:rsid w:val="00827CC3"/>
    <w:rsid w:val="00834183"/>
    <w:rsid w:val="00837BF9"/>
    <w:rsid w:val="00841CE2"/>
    <w:rsid w:val="00842BB0"/>
    <w:rsid w:val="00860456"/>
    <w:rsid w:val="0086425F"/>
    <w:rsid w:val="00870F84"/>
    <w:rsid w:val="008740D8"/>
    <w:rsid w:val="00880544"/>
    <w:rsid w:val="00885897"/>
    <w:rsid w:val="008910C5"/>
    <w:rsid w:val="00894E19"/>
    <w:rsid w:val="008A2FFB"/>
    <w:rsid w:val="008A6A2A"/>
    <w:rsid w:val="008A7F04"/>
    <w:rsid w:val="008B075B"/>
    <w:rsid w:val="008C5366"/>
    <w:rsid w:val="008D4D1D"/>
    <w:rsid w:val="008D566C"/>
    <w:rsid w:val="008D5983"/>
    <w:rsid w:val="008E49AF"/>
    <w:rsid w:val="008E6203"/>
    <w:rsid w:val="008F1EAD"/>
    <w:rsid w:val="008F3636"/>
    <w:rsid w:val="008F7656"/>
    <w:rsid w:val="00900205"/>
    <w:rsid w:val="00901C8F"/>
    <w:rsid w:val="0090378A"/>
    <w:rsid w:val="00922E8A"/>
    <w:rsid w:val="00923A06"/>
    <w:rsid w:val="009250ED"/>
    <w:rsid w:val="00925909"/>
    <w:rsid w:val="00933620"/>
    <w:rsid w:val="009419DF"/>
    <w:rsid w:val="00944D87"/>
    <w:rsid w:val="009457A4"/>
    <w:rsid w:val="00947BD8"/>
    <w:rsid w:val="009622A8"/>
    <w:rsid w:val="00967B1C"/>
    <w:rsid w:val="00976ABA"/>
    <w:rsid w:val="00983DAA"/>
    <w:rsid w:val="00986582"/>
    <w:rsid w:val="0099151A"/>
    <w:rsid w:val="0099197D"/>
    <w:rsid w:val="009921C1"/>
    <w:rsid w:val="00996EAC"/>
    <w:rsid w:val="009A26E7"/>
    <w:rsid w:val="009A4F93"/>
    <w:rsid w:val="009B1865"/>
    <w:rsid w:val="009B4DA6"/>
    <w:rsid w:val="009C3105"/>
    <w:rsid w:val="009C43EA"/>
    <w:rsid w:val="009C461C"/>
    <w:rsid w:val="009C6E5F"/>
    <w:rsid w:val="009D011A"/>
    <w:rsid w:val="009D13CB"/>
    <w:rsid w:val="009D750B"/>
    <w:rsid w:val="009E3EC6"/>
    <w:rsid w:val="009F6D04"/>
    <w:rsid w:val="00A0089D"/>
    <w:rsid w:val="00A00C20"/>
    <w:rsid w:val="00A0250C"/>
    <w:rsid w:val="00A037EA"/>
    <w:rsid w:val="00A12E83"/>
    <w:rsid w:val="00A13C39"/>
    <w:rsid w:val="00A23495"/>
    <w:rsid w:val="00A24E20"/>
    <w:rsid w:val="00A31A46"/>
    <w:rsid w:val="00A32573"/>
    <w:rsid w:val="00A5135A"/>
    <w:rsid w:val="00A619FD"/>
    <w:rsid w:val="00A62686"/>
    <w:rsid w:val="00A66C22"/>
    <w:rsid w:val="00A66F87"/>
    <w:rsid w:val="00A704B4"/>
    <w:rsid w:val="00A739E3"/>
    <w:rsid w:val="00A93C78"/>
    <w:rsid w:val="00A95DD2"/>
    <w:rsid w:val="00AA4FA0"/>
    <w:rsid w:val="00AA7F79"/>
    <w:rsid w:val="00AB61BF"/>
    <w:rsid w:val="00AC282E"/>
    <w:rsid w:val="00AC55F7"/>
    <w:rsid w:val="00AD1DF5"/>
    <w:rsid w:val="00AD6F10"/>
    <w:rsid w:val="00AE57D2"/>
    <w:rsid w:val="00AF645B"/>
    <w:rsid w:val="00B054AF"/>
    <w:rsid w:val="00B07765"/>
    <w:rsid w:val="00B1268D"/>
    <w:rsid w:val="00B22742"/>
    <w:rsid w:val="00B22F7A"/>
    <w:rsid w:val="00B239B5"/>
    <w:rsid w:val="00B26530"/>
    <w:rsid w:val="00B26673"/>
    <w:rsid w:val="00B310F9"/>
    <w:rsid w:val="00B37A55"/>
    <w:rsid w:val="00B43AFE"/>
    <w:rsid w:val="00B514EE"/>
    <w:rsid w:val="00B51F5F"/>
    <w:rsid w:val="00B555DC"/>
    <w:rsid w:val="00B6596F"/>
    <w:rsid w:val="00B65C7A"/>
    <w:rsid w:val="00B65ED5"/>
    <w:rsid w:val="00B67250"/>
    <w:rsid w:val="00B8645D"/>
    <w:rsid w:val="00B90567"/>
    <w:rsid w:val="00B9771F"/>
    <w:rsid w:val="00BA08C7"/>
    <w:rsid w:val="00BA2534"/>
    <w:rsid w:val="00BB0BEE"/>
    <w:rsid w:val="00BB16A9"/>
    <w:rsid w:val="00BB2C0B"/>
    <w:rsid w:val="00BB3D0E"/>
    <w:rsid w:val="00BB692C"/>
    <w:rsid w:val="00BC1003"/>
    <w:rsid w:val="00BC4556"/>
    <w:rsid w:val="00BD5873"/>
    <w:rsid w:val="00BD7369"/>
    <w:rsid w:val="00BE0D3E"/>
    <w:rsid w:val="00BF08BC"/>
    <w:rsid w:val="00BF1459"/>
    <w:rsid w:val="00BF3332"/>
    <w:rsid w:val="00BF6E28"/>
    <w:rsid w:val="00C01AFC"/>
    <w:rsid w:val="00C04029"/>
    <w:rsid w:val="00C1060E"/>
    <w:rsid w:val="00C13468"/>
    <w:rsid w:val="00C138B6"/>
    <w:rsid w:val="00C21B36"/>
    <w:rsid w:val="00C30A33"/>
    <w:rsid w:val="00C31789"/>
    <w:rsid w:val="00C32994"/>
    <w:rsid w:val="00C32AC3"/>
    <w:rsid w:val="00C35AF2"/>
    <w:rsid w:val="00C365DD"/>
    <w:rsid w:val="00C56601"/>
    <w:rsid w:val="00C63B2B"/>
    <w:rsid w:val="00C64FB4"/>
    <w:rsid w:val="00C65F13"/>
    <w:rsid w:val="00C67088"/>
    <w:rsid w:val="00C67F8A"/>
    <w:rsid w:val="00C7486B"/>
    <w:rsid w:val="00C75861"/>
    <w:rsid w:val="00C76A04"/>
    <w:rsid w:val="00C857C0"/>
    <w:rsid w:val="00C85DED"/>
    <w:rsid w:val="00C86D78"/>
    <w:rsid w:val="00C91335"/>
    <w:rsid w:val="00C91AEC"/>
    <w:rsid w:val="00C9269A"/>
    <w:rsid w:val="00CA05AF"/>
    <w:rsid w:val="00CA2F38"/>
    <w:rsid w:val="00CA3F17"/>
    <w:rsid w:val="00CA70C5"/>
    <w:rsid w:val="00CB0142"/>
    <w:rsid w:val="00CB6538"/>
    <w:rsid w:val="00CC4E44"/>
    <w:rsid w:val="00CC6629"/>
    <w:rsid w:val="00CD5905"/>
    <w:rsid w:val="00CE09F9"/>
    <w:rsid w:val="00CF28A4"/>
    <w:rsid w:val="00CF3CC8"/>
    <w:rsid w:val="00CF4201"/>
    <w:rsid w:val="00CF4666"/>
    <w:rsid w:val="00CF4B89"/>
    <w:rsid w:val="00CF79BB"/>
    <w:rsid w:val="00D103C1"/>
    <w:rsid w:val="00D105A4"/>
    <w:rsid w:val="00D23CE3"/>
    <w:rsid w:val="00D25399"/>
    <w:rsid w:val="00D25EB6"/>
    <w:rsid w:val="00D267BD"/>
    <w:rsid w:val="00D2702B"/>
    <w:rsid w:val="00D319C6"/>
    <w:rsid w:val="00D33C2A"/>
    <w:rsid w:val="00D35332"/>
    <w:rsid w:val="00D6541D"/>
    <w:rsid w:val="00D65B5F"/>
    <w:rsid w:val="00D70B30"/>
    <w:rsid w:val="00D9742E"/>
    <w:rsid w:val="00DB140E"/>
    <w:rsid w:val="00DB5024"/>
    <w:rsid w:val="00DB5421"/>
    <w:rsid w:val="00DB6632"/>
    <w:rsid w:val="00DC02C9"/>
    <w:rsid w:val="00DC1EB4"/>
    <w:rsid w:val="00DC367F"/>
    <w:rsid w:val="00DC4705"/>
    <w:rsid w:val="00DE22F5"/>
    <w:rsid w:val="00DF41BC"/>
    <w:rsid w:val="00DF7172"/>
    <w:rsid w:val="00E27360"/>
    <w:rsid w:val="00E432CE"/>
    <w:rsid w:val="00E46CB2"/>
    <w:rsid w:val="00E50490"/>
    <w:rsid w:val="00E55358"/>
    <w:rsid w:val="00E5753A"/>
    <w:rsid w:val="00E76B66"/>
    <w:rsid w:val="00E776EB"/>
    <w:rsid w:val="00E81274"/>
    <w:rsid w:val="00E81650"/>
    <w:rsid w:val="00E82175"/>
    <w:rsid w:val="00E84269"/>
    <w:rsid w:val="00E936C4"/>
    <w:rsid w:val="00E93B2D"/>
    <w:rsid w:val="00E94F43"/>
    <w:rsid w:val="00EB04EA"/>
    <w:rsid w:val="00EC7CD2"/>
    <w:rsid w:val="00ED34B6"/>
    <w:rsid w:val="00ED6F6F"/>
    <w:rsid w:val="00EE06E9"/>
    <w:rsid w:val="00EE3163"/>
    <w:rsid w:val="00EE3FC5"/>
    <w:rsid w:val="00EE65D9"/>
    <w:rsid w:val="00EF0624"/>
    <w:rsid w:val="00EF38AE"/>
    <w:rsid w:val="00EF4372"/>
    <w:rsid w:val="00F0019B"/>
    <w:rsid w:val="00F05303"/>
    <w:rsid w:val="00F07C01"/>
    <w:rsid w:val="00F10797"/>
    <w:rsid w:val="00F13886"/>
    <w:rsid w:val="00F24BF9"/>
    <w:rsid w:val="00F279BD"/>
    <w:rsid w:val="00F30D22"/>
    <w:rsid w:val="00F348BF"/>
    <w:rsid w:val="00F35835"/>
    <w:rsid w:val="00F418DC"/>
    <w:rsid w:val="00F4335F"/>
    <w:rsid w:val="00F61CDD"/>
    <w:rsid w:val="00F6316A"/>
    <w:rsid w:val="00F64187"/>
    <w:rsid w:val="00FB3BC5"/>
    <w:rsid w:val="00FB719B"/>
    <w:rsid w:val="00FC33C6"/>
    <w:rsid w:val="00FC62F8"/>
    <w:rsid w:val="00FC731A"/>
    <w:rsid w:val="00FC73A1"/>
    <w:rsid w:val="00FD655A"/>
    <w:rsid w:val="00FE0EB3"/>
    <w:rsid w:val="00FE1A19"/>
    <w:rsid w:val="00FE5F20"/>
    <w:rsid w:val="00FF1646"/>
    <w:rsid w:val="00FF2799"/>
    <w:rsid w:val="00FF3053"/>
    <w:rsid w:val="00FF3C22"/>
    <w:rsid w:val="0D5D2AA0"/>
    <w:rsid w:val="1C3586BA"/>
    <w:rsid w:val="241C0FD9"/>
    <w:rsid w:val="25209180"/>
    <w:rsid w:val="30182715"/>
    <w:rsid w:val="3325EBB6"/>
    <w:rsid w:val="6F177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F942C"/>
  <w15:docId w15:val="{18D8E984-D381-48CF-A9BF-62BEB2EBD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10C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hibitTitle">
    <w:name w:val="Exhibit Title"/>
    <w:aliases w:val="et"/>
    <w:basedOn w:val="Normal"/>
    <w:rsid w:val="008910C5"/>
    <w:pPr>
      <w:spacing w:after="160" w:line="220" w:lineRule="exact"/>
      <w:jc w:val="center"/>
    </w:pPr>
    <w:rPr>
      <w:rFonts w:ascii="B Helvetica Bold" w:hAnsi="B Helvetica Bold"/>
      <w:color w:val="0000FF"/>
      <w:sz w:val="20"/>
    </w:rPr>
  </w:style>
  <w:style w:type="paragraph" w:customStyle="1" w:styleId="ExhibitNormal">
    <w:name w:val="Exhibit Normal"/>
    <w:aliases w:val="en"/>
    <w:basedOn w:val="Normal"/>
    <w:rsid w:val="008910C5"/>
    <w:pPr>
      <w:spacing w:after="60" w:line="200" w:lineRule="exact"/>
      <w:jc w:val="both"/>
    </w:pPr>
    <w:rPr>
      <w:rFonts w:ascii="Helvetica" w:hAnsi="Helvetica"/>
      <w:color w:val="0000FF"/>
      <w:sz w:val="20"/>
    </w:rPr>
  </w:style>
  <w:style w:type="paragraph" w:styleId="Header">
    <w:name w:val="header"/>
    <w:basedOn w:val="Normal"/>
    <w:rsid w:val="008910C5"/>
    <w:pPr>
      <w:tabs>
        <w:tab w:val="right" w:pos="9360"/>
      </w:tabs>
      <w:jc w:val="right"/>
    </w:pPr>
    <w:rPr>
      <w:rFonts w:ascii="Helvetica" w:hAnsi="Helvetica"/>
      <w:color w:val="0000FF"/>
      <w:sz w:val="18"/>
    </w:rPr>
  </w:style>
  <w:style w:type="paragraph" w:styleId="Footer">
    <w:name w:val="footer"/>
    <w:basedOn w:val="Normal"/>
    <w:rsid w:val="008910C5"/>
    <w:pPr>
      <w:tabs>
        <w:tab w:val="center" w:pos="4680"/>
        <w:tab w:val="right" w:pos="9360"/>
      </w:tabs>
    </w:pPr>
    <w:rPr>
      <w:rFonts w:ascii="Helvetica" w:hAnsi="Helvetica"/>
      <w:b/>
      <w:caps/>
      <w:color w:val="0000FF"/>
      <w:sz w:val="18"/>
    </w:rPr>
  </w:style>
  <w:style w:type="character" w:styleId="PageNumber">
    <w:name w:val="page number"/>
    <w:basedOn w:val="DefaultParagraphFont"/>
    <w:rsid w:val="008910C5"/>
  </w:style>
  <w:style w:type="character" w:styleId="CommentReference">
    <w:name w:val="annotation reference"/>
    <w:basedOn w:val="DefaultParagraphFont"/>
    <w:semiHidden/>
    <w:rsid w:val="008D566C"/>
    <w:rPr>
      <w:sz w:val="16"/>
      <w:szCs w:val="16"/>
    </w:rPr>
  </w:style>
  <w:style w:type="paragraph" w:styleId="CommentText">
    <w:name w:val="annotation text"/>
    <w:basedOn w:val="Normal"/>
    <w:semiHidden/>
    <w:rsid w:val="008D566C"/>
    <w:rPr>
      <w:sz w:val="20"/>
    </w:rPr>
  </w:style>
  <w:style w:type="paragraph" w:styleId="CommentSubject">
    <w:name w:val="annotation subject"/>
    <w:basedOn w:val="CommentText"/>
    <w:next w:val="CommentText"/>
    <w:semiHidden/>
    <w:rsid w:val="008D566C"/>
    <w:rPr>
      <w:b/>
      <w:bCs/>
    </w:rPr>
  </w:style>
  <w:style w:type="paragraph" w:styleId="BalloonText">
    <w:name w:val="Balloon Text"/>
    <w:basedOn w:val="Normal"/>
    <w:semiHidden/>
    <w:rsid w:val="008D566C"/>
    <w:rPr>
      <w:rFonts w:ascii="Tahoma" w:hAnsi="Tahoma" w:cs="Tahoma"/>
      <w:sz w:val="16"/>
      <w:szCs w:val="16"/>
    </w:rPr>
  </w:style>
  <w:style w:type="paragraph" w:styleId="BodyText">
    <w:name w:val="Body Text"/>
    <w:basedOn w:val="Normal"/>
    <w:next w:val="Normal"/>
    <w:link w:val="BodyTextChar"/>
    <w:rsid w:val="00C67088"/>
    <w:pPr>
      <w:autoSpaceDE w:val="0"/>
      <w:autoSpaceDN w:val="0"/>
      <w:adjustRightInd w:val="0"/>
    </w:pPr>
    <w:rPr>
      <w:rFonts w:ascii="Arial" w:hAnsi="Arial"/>
      <w:szCs w:val="24"/>
    </w:rPr>
  </w:style>
  <w:style w:type="paragraph" w:customStyle="1" w:styleId="Default">
    <w:name w:val="Default"/>
    <w:rsid w:val="004E5B9A"/>
    <w:pPr>
      <w:autoSpaceDE w:val="0"/>
      <w:autoSpaceDN w:val="0"/>
      <w:adjustRightInd w:val="0"/>
    </w:pPr>
    <w:rPr>
      <w:rFonts w:ascii="Arial" w:hAnsi="Arial" w:cs="Arial"/>
      <w:color w:val="000000"/>
      <w:sz w:val="24"/>
      <w:szCs w:val="24"/>
    </w:rPr>
  </w:style>
  <w:style w:type="paragraph" w:styleId="EndnoteText">
    <w:name w:val="endnote text"/>
    <w:basedOn w:val="Normal"/>
    <w:link w:val="EndnoteTextChar"/>
    <w:rsid w:val="00B8645D"/>
    <w:pPr>
      <w:overflowPunct w:val="0"/>
      <w:autoSpaceDE w:val="0"/>
      <w:autoSpaceDN w:val="0"/>
      <w:adjustRightInd w:val="0"/>
      <w:textAlignment w:val="baseline"/>
    </w:pPr>
  </w:style>
  <w:style w:type="character" w:customStyle="1" w:styleId="EndnoteTextChar">
    <w:name w:val="Endnote Text Char"/>
    <w:basedOn w:val="DefaultParagraphFont"/>
    <w:link w:val="EndnoteText"/>
    <w:rsid w:val="00B8645D"/>
    <w:rPr>
      <w:sz w:val="24"/>
    </w:rPr>
  </w:style>
  <w:style w:type="paragraph" w:styleId="Revision">
    <w:name w:val="Revision"/>
    <w:hidden/>
    <w:uiPriority w:val="99"/>
    <w:semiHidden/>
    <w:rsid w:val="00B26673"/>
    <w:rPr>
      <w:sz w:val="24"/>
    </w:rPr>
  </w:style>
  <w:style w:type="paragraph" w:styleId="ListParagraph">
    <w:name w:val="List Paragraph"/>
    <w:basedOn w:val="Normal"/>
    <w:uiPriority w:val="99"/>
    <w:qFormat/>
    <w:rsid w:val="00C56601"/>
    <w:pPr>
      <w:ind w:left="720"/>
      <w:contextualSpacing/>
    </w:pPr>
  </w:style>
  <w:style w:type="paragraph" w:customStyle="1" w:styleId="paragraph">
    <w:name w:val="paragraph"/>
    <w:basedOn w:val="Normal"/>
    <w:rsid w:val="00A739E3"/>
    <w:pPr>
      <w:spacing w:before="100" w:beforeAutospacing="1" w:after="100" w:afterAutospacing="1"/>
    </w:pPr>
    <w:rPr>
      <w:szCs w:val="24"/>
    </w:rPr>
  </w:style>
  <w:style w:type="character" w:customStyle="1" w:styleId="normaltextrun">
    <w:name w:val="normaltextrun"/>
    <w:basedOn w:val="DefaultParagraphFont"/>
    <w:rsid w:val="00A739E3"/>
  </w:style>
  <w:style w:type="character" w:customStyle="1" w:styleId="contextualspellingandgrammarerror">
    <w:name w:val="contextualspellingandgrammarerror"/>
    <w:basedOn w:val="DefaultParagraphFont"/>
    <w:rsid w:val="00A739E3"/>
  </w:style>
  <w:style w:type="character" w:customStyle="1" w:styleId="tabchar">
    <w:name w:val="tabchar"/>
    <w:basedOn w:val="DefaultParagraphFont"/>
    <w:rsid w:val="00A739E3"/>
  </w:style>
  <w:style w:type="character" w:customStyle="1" w:styleId="eop">
    <w:name w:val="eop"/>
    <w:basedOn w:val="DefaultParagraphFont"/>
    <w:rsid w:val="00A739E3"/>
  </w:style>
  <w:style w:type="character" w:customStyle="1" w:styleId="BodyTextChar">
    <w:name w:val="Body Text Char"/>
    <w:basedOn w:val="DefaultParagraphFont"/>
    <w:link w:val="BodyText"/>
    <w:rsid w:val="00A739E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YD\Desktop\NDA\NDA%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lc_DocId xmlns="7d0a9272-e865-452f-a985-6cee02c15a4d">2RER2JTVXKFJ-706327193-116</_dlc_DocId>
    <_dlc_DocIdUrl xmlns="7d0a9272-e865-452f-a985-6cee02c15a4d">
      <Url>https://denverwater1.sharepoint.com/B2B/_layouts/15/DocIdRedir.aspx?ID=2RER2JTVXKFJ-706327193-116</Url>
      <Description>2RER2JTVXKFJ-706327193-116</Description>
    </_dlc_DocIdUrl>
    <Summary xmlns="bb33d2b1-846b-48cc-9ae6-ec9740059bbd">This agreement must be signed by potential bidders/proposers for a Denver Water contract prior to Denver Water disclosing confidential information that is needed to prepare a bid/proposal.</Summary>
    <VersionDate xmlns="bb33d2b1-846b-48cc-9ae6-ec9740059bbd">2022-07-21T06:00:00+00:00</VersionDate>
    <Owner xmlns="bb33d2b1-846b-48cc-9ae6-ec9740059bbd">
      <UserInfo>
        <DisplayName>Brummitt, Christopher</DisplayName>
        <AccountId>273</AccountId>
        <AccountType/>
      </UserInfo>
    </Owner>
    <DocumentType xmlns="bb33d2b1-846b-48cc-9ae6-ec9740059bbd">Non-Disclosure Templates</DocumentType>
    <_dlc_DocIdPersistId xmlns="7d0a9272-e865-452f-a985-6cee02c15a4d">false</_dlc_DocIdPersistId>
    <SharedWithUsers xmlns="7d0a9272-e865-452f-a985-6cee02c15a4d">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E17CC65B66CE4A9CDE7C15B8AADF9A" ma:contentTypeVersion="16" ma:contentTypeDescription="Create a new document." ma:contentTypeScope="" ma:versionID="d3a902cc661fc7ac0a82e3b74822bb4e">
  <xsd:schema xmlns:xsd="http://www.w3.org/2001/XMLSchema" xmlns:xs="http://www.w3.org/2001/XMLSchema" xmlns:p="http://schemas.microsoft.com/office/2006/metadata/properties" xmlns:ns2="7d0a9272-e865-452f-a985-6cee02c15a4d" xmlns:ns3="bb33d2b1-846b-48cc-9ae6-ec9740059bbd" targetNamespace="http://schemas.microsoft.com/office/2006/metadata/properties" ma:root="true" ma:fieldsID="a33aa36fd59016b5f62b492807813302" ns2:_="" ns3:_="">
    <xsd:import namespace="7d0a9272-e865-452f-a985-6cee02c15a4d"/>
    <xsd:import namespace="bb33d2b1-846b-48cc-9ae6-ec9740059bb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Summary" minOccurs="0"/>
                <xsd:element ref="ns3:VersionDate" minOccurs="0"/>
                <xsd:element ref="ns3:Owner" minOccurs="0"/>
                <xsd:element ref="ns3:DocumentTyp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a9272-e865-452f-a985-6cee02c15a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33d2b1-846b-48cc-9ae6-ec9740059bb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Summary" ma:index="14" nillable="true" ma:displayName="Summary" ma:format="Dropdown" ma:internalName="Summary">
      <xsd:simpleType>
        <xsd:restriction base="dms:Note">
          <xsd:maxLength value="255"/>
        </xsd:restriction>
      </xsd:simpleType>
    </xsd:element>
    <xsd:element name="VersionDate" ma:index="15" nillable="true" ma:displayName="Version Date" ma:format="DateOnly" ma:internalName="VersionDate">
      <xsd:simpleType>
        <xsd:restriction base="dms:DateTime"/>
      </xsd:simpleType>
    </xsd:element>
    <xsd:element name="Owner" ma:index="16"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7" nillable="true" ma:displayName="Document Type" ma:format="Dropdown" ma:internalName="DocumentType">
      <xsd:simpleType>
        <xsd:restriction base="dms:Choice">
          <xsd:enumeration value="Contract Templates"/>
          <xsd:enumeration value="Non-Disclosure Templates"/>
          <xsd:enumeration value="Waiver Templates"/>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5BE2D9-0622-465F-9C15-4AA6E9DBDD48}">
  <ds:schemaRefs>
    <ds:schemaRef ds:uri="http://purl.org/dc/elements/1.1/"/>
    <ds:schemaRef ds:uri="http://purl.org/dc/dcmitype/"/>
    <ds:schemaRef ds:uri="http://purl.org/dc/terms/"/>
    <ds:schemaRef ds:uri="bb33d2b1-846b-48cc-9ae6-ec9740059bbd"/>
    <ds:schemaRef ds:uri="7d0a9272-e865-452f-a985-6cee02c15a4d"/>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CE4FEC7-00E2-4D62-B0D4-0392DF865E7C}">
  <ds:schemaRefs>
    <ds:schemaRef ds:uri="http://schemas.openxmlformats.org/officeDocument/2006/bibliography"/>
  </ds:schemaRefs>
</ds:datastoreItem>
</file>

<file path=customXml/itemProps3.xml><?xml version="1.0" encoding="utf-8"?>
<ds:datastoreItem xmlns:ds="http://schemas.openxmlformats.org/officeDocument/2006/customXml" ds:itemID="{EA473666-BB82-4A8C-94C3-784D27C73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a9272-e865-452f-a985-6cee02c15a4d"/>
    <ds:schemaRef ds:uri="bb33d2b1-846b-48cc-9ae6-ec9740059b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FA5C52-5AA8-4076-A20B-B93DCDC2521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NDA template.dotx</Template>
  <TotalTime>1</TotalTime>
  <Pages>6</Pages>
  <Words>1916</Words>
  <Characters>10927</Characters>
  <Application>Microsoft Office Word</Application>
  <DocSecurity>0</DocSecurity>
  <Lines>91</Lines>
  <Paragraphs>25</Paragraphs>
  <ScaleCrop>false</ScaleCrop>
  <Company>Denver Water</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Pre-Bid Non-Disclosure Agreement Template</dc:title>
  <dc:creator>jyd</dc:creator>
  <cp:lastModifiedBy>Flynn, Colin</cp:lastModifiedBy>
  <cp:revision>2</cp:revision>
  <cp:lastPrinted>2012-04-10T15:23:00Z</cp:lastPrinted>
  <dcterms:created xsi:type="dcterms:W3CDTF">2025-08-22T17:25:00Z</dcterms:created>
  <dcterms:modified xsi:type="dcterms:W3CDTF">2025-08-22T17:25:00Z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0x010100ECE17CC65B66CE4A9CDE7C15B8AADF9A</vt:lpwstr>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dlc_DocIdItemGuid">
    <vt:lpwstr>e60291d8-fa18-4da9-9cc6-7a8e21a31194</vt:lpwstr>
  </property>
  <property fmtid="{D5CDD505-2E9C-101B-9397-08002B2CF9AE}" pid="8" name="_ExtendedDescription">
    <vt:lpwstr>&lt;div class="ExternalClass2521CC1D9E5D4DFF85D609BFA90686BA"&gt;&lt;div style="font-family&amp;#58;Calibri, Arial, Helvetica, sans-serif;font-size&amp;#58;11pt;color&amp;#58;rgb(0, 0, 0);"&gt;This agreement must be signed by potential bidders/proposers for a Denver Water contract prior to Denver Water disclosing confidential information that is needed to prepare a bid/proposal.&lt;br&gt;&lt;/div&gt;&lt;/div&gt;</vt:lpwstr>
  </property>
  <property fmtid="{D5CDD505-2E9C-101B-9397-08002B2CF9AE}" pid="9" name="Audience">
    <vt:lpwstr>Specific Undefined</vt:lpwstr>
  </property>
  <property fmtid="{D5CDD505-2E9C-101B-9397-08002B2CF9AE}" pid="10" name="B2B Managed Topics">
    <vt:lpwstr>58;#Competitive Selection|7ad2e702-73db-4c53-9876-31d21cf632d6</vt:lpwstr>
  </property>
  <property fmtid="{D5CDD505-2E9C-101B-9397-08002B2CF9AE}" pid="11" name="B2B Topics">
    <vt:lpwstr>;#Competitive Selection;#</vt:lpwstr>
  </property>
  <property fmtid="{D5CDD505-2E9C-101B-9397-08002B2CF9AE}" pid="12" name="Topics">
    <vt:lpwstr>;#Competitive Selection;#</vt:lpwstr>
  </property>
  <property fmtid="{D5CDD505-2E9C-101B-9397-08002B2CF9AE}" pid="13" name="Link">
    <vt:lpwstr>, </vt:lpwstr>
  </property>
  <property fmtid="{D5CDD505-2E9C-101B-9397-08002B2CF9AE}" pid="14" name="TaxCatchAll">
    <vt:lpwstr>58;#</vt:lpwstr>
  </property>
  <property fmtid="{D5CDD505-2E9C-101B-9397-08002B2CF9AE}" pid="15" name="i54df6f5a9de449990257b949050db5e">
    <vt:lpwstr>Competitive Selection|7ad2e702-73db-4c53-9876-31d21cf632d6</vt:lpwstr>
  </property>
  <property fmtid="{D5CDD505-2E9C-101B-9397-08002B2CF9AE}" pid="16" name="ComplianceAssetId">
    <vt:lpwstr/>
  </property>
  <property fmtid="{D5CDD505-2E9C-101B-9397-08002B2CF9AE}" pid="17" name="TriggerFlowInfo">
    <vt:lpwstr/>
  </property>
  <property fmtid="{D5CDD505-2E9C-101B-9397-08002B2CF9AE}" pid="18" name="GUID">
    <vt:lpwstr>4431266c-be76-476e-ac72-bcf4b24b3317</vt:lpwstr>
  </property>
</Properties>
</file>